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27367" w:rsidRPr="00BF14BD" w14:paraId="29842CF7" w14:textId="77777777" w:rsidTr="00F60496">
        <w:trPr>
          <w:trHeight w:val="1143"/>
        </w:trPr>
        <w:tc>
          <w:tcPr>
            <w:tcW w:w="4531" w:type="dxa"/>
          </w:tcPr>
          <w:p w14:paraId="6B94A14E" w14:textId="77777777" w:rsidR="00B27367" w:rsidRPr="00BF14BD" w:rsidRDefault="00B27367" w:rsidP="002A0CB5">
            <w:pPr>
              <w:spacing w:after="0" w:line="240" w:lineRule="auto"/>
              <w:ind w:left="130" w:right="24" w:hanging="10"/>
              <w:jc w:val="center"/>
              <w:rPr>
                <w:rFonts w:ascii="Times New Roman" w:hAnsi="Times New Roman" w:cs="Times New Roman"/>
                <w:b/>
                <w:bCs/>
              </w:rPr>
            </w:pPr>
            <w:bookmarkStart w:id="0" w:name="_GoBack"/>
            <w:bookmarkEnd w:id="0"/>
            <w:r w:rsidRPr="00BF14BD">
              <w:rPr>
                <w:rFonts w:ascii="Times New Roman" w:hAnsi="Times New Roman" w:cs="Times New Roman"/>
                <w:b/>
                <w:bCs/>
              </w:rPr>
              <w:t>SZERZ</w:t>
            </w:r>
            <w:r w:rsidR="00EA59E8" w:rsidRPr="00BF14BD">
              <w:rPr>
                <w:rFonts w:ascii="Times New Roman" w:hAnsi="Times New Roman" w:cs="Times New Roman"/>
                <w:b/>
                <w:bCs/>
              </w:rPr>
              <w:t>Ő</w:t>
            </w:r>
            <w:r w:rsidRPr="00BF14BD">
              <w:rPr>
                <w:rFonts w:ascii="Times New Roman" w:hAnsi="Times New Roman" w:cs="Times New Roman"/>
                <w:b/>
                <w:bCs/>
              </w:rPr>
              <w:t>DÉS KÖZÉRDEKŰ</w:t>
            </w:r>
          </w:p>
          <w:p w14:paraId="3FFD2C31" w14:textId="77777777" w:rsidR="00B27367" w:rsidRPr="00BF14BD" w:rsidRDefault="00B27367" w:rsidP="002A0CB5">
            <w:pPr>
              <w:spacing w:after="0" w:line="240" w:lineRule="auto"/>
              <w:ind w:left="130" w:hanging="10"/>
              <w:jc w:val="center"/>
              <w:rPr>
                <w:rFonts w:ascii="Times New Roman" w:hAnsi="Times New Roman" w:cs="Times New Roman"/>
                <w:b/>
                <w:bCs/>
              </w:rPr>
            </w:pPr>
            <w:r w:rsidRPr="00BF14BD">
              <w:rPr>
                <w:rFonts w:ascii="Times New Roman" w:hAnsi="Times New Roman" w:cs="Times New Roman"/>
                <w:b/>
                <w:bCs/>
              </w:rPr>
              <w:t>KÖTELEZETTSÉGVÁLLALÁSRA</w:t>
            </w:r>
          </w:p>
          <w:p w14:paraId="6E9526BE" w14:textId="77777777" w:rsidR="00B27367" w:rsidRPr="00BF14BD" w:rsidRDefault="00B27367" w:rsidP="002A0CB5">
            <w:pPr>
              <w:spacing w:after="0" w:line="240" w:lineRule="auto"/>
              <w:rPr>
                <w:rFonts w:ascii="Times New Roman" w:hAnsi="Times New Roman" w:cs="Times New Roman"/>
                <w:b/>
                <w:bCs/>
              </w:rPr>
            </w:pPr>
          </w:p>
        </w:tc>
        <w:tc>
          <w:tcPr>
            <w:tcW w:w="4531" w:type="dxa"/>
          </w:tcPr>
          <w:p w14:paraId="6AFC4A25" w14:textId="77777777" w:rsidR="00F63D23" w:rsidRPr="00BF14BD" w:rsidRDefault="00F63D23" w:rsidP="002A0CB5">
            <w:pPr>
              <w:spacing w:after="0" w:line="240" w:lineRule="auto"/>
              <w:ind w:left="144" w:hanging="10"/>
              <w:jc w:val="center"/>
              <w:rPr>
                <w:rFonts w:ascii="Times New Roman" w:hAnsi="Times New Roman" w:cs="Times New Roman"/>
                <w:b/>
                <w:bCs/>
                <w:lang w:val="de-AT"/>
              </w:rPr>
            </w:pPr>
            <w:r w:rsidRPr="00BF14BD">
              <w:rPr>
                <w:rFonts w:ascii="Times New Roman" w:hAnsi="Times New Roman" w:cs="Times New Roman"/>
                <w:b/>
                <w:bCs/>
                <w:lang w:val="de-AT"/>
              </w:rPr>
              <w:t>VEREINBARUNG FÜR GEMEINNÜTZIGE</w:t>
            </w:r>
          </w:p>
          <w:p w14:paraId="6BB568D9" w14:textId="77777777" w:rsidR="00B27367" w:rsidRPr="00BF14BD" w:rsidRDefault="00F63D23" w:rsidP="002A0CB5">
            <w:pPr>
              <w:spacing w:after="0" w:line="240" w:lineRule="auto"/>
              <w:ind w:left="144" w:hanging="10"/>
              <w:jc w:val="center"/>
              <w:rPr>
                <w:rFonts w:ascii="Times New Roman" w:hAnsi="Times New Roman" w:cs="Times New Roman"/>
                <w:b/>
                <w:bCs/>
                <w:lang w:val="de-AT"/>
              </w:rPr>
            </w:pPr>
            <w:r w:rsidRPr="00BF14BD">
              <w:rPr>
                <w:rFonts w:ascii="Times New Roman" w:hAnsi="Times New Roman" w:cs="Times New Roman"/>
                <w:b/>
                <w:bCs/>
                <w:lang w:val="de-AT"/>
              </w:rPr>
              <w:t>VERPFLICHTUNGSÜBERNAHME</w:t>
            </w:r>
          </w:p>
        </w:tc>
      </w:tr>
      <w:tr w:rsidR="00B27367" w:rsidRPr="00BF14BD" w14:paraId="06A1544B" w14:textId="77777777" w:rsidTr="00B27367">
        <w:tc>
          <w:tcPr>
            <w:tcW w:w="4531" w:type="dxa"/>
          </w:tcPr>
          <w:p w14:paraId="7DDB198F" w14:textId="77777777" w:rsidR="00EE4552" w:rsidRDefault="00EE4552" w:rsidP="002A0CB5">
            <w:pPr>
              <w:spacing w:after="0" w:line="240" w:lineRule="auto"/>
              <w:ind w:left="14" w:right="9"/>
              <w:rPr>
                <w:rFonts w:ascii="Times New Roman" w:hAnsi="Times New Roman" w:cs="Times New Roman"/>
              </w:rPr>
            </w:pPr>
          </w:p>
          <w:p w14:paraId="4EBDDB5E" w14:textId="5405CECB" w:rsidR="00B27367" w:rsidRPr="00BF14BD" w:rsidRDefault="00B27367" w:rsidP="002A0CB5">
            <w:pPr>
              <w:spacing w:after="0" w:line="240" w:lineRule="auto"/>
              <w:ind w:left="14" w:right="9"/>
              <w:rPr>
                <w:rFonts w:ascii="Times New Roman" w:hAnsi="Times New Roman" w:cs="Times New Roman"/>
              </w:rPr>
            </w:pPr>
            <w:r w:rsidRPr="00BF14BD">
              <w:rPr>
                <w:rFonts w:ascii="Times New Roman" w:hAnsi="Times New Roman" w:cs="Times New Roman"/>
              </w:rPr>
              <w:t>amely létrejött egyrészről</w:t>
            </w:r>
          </w:p>
          <w:p w14:paraId="6495849B" w14:textId="77777777" w:rsidR="002B780A" w:rsidRPr="00BF14BD" w:rsidRDefault="002B780A" w:rsidP="002A0CB5">
            <w:pPr>
              <w:spacing w:after="0" w:line="240" w:lineRule="auto"/>
              <w:ind w:left="14" w:right="9"/>
              <w:rPr>
                <w:rFonts w:ascii="Times New Roman" w:hAnsi="Times New Roman" w:cs="Times New Roman"/>
              </w:rPr>
            </w:pPr>
          </w:p>
          <w:p w14:paraId="570D17E2" w14:textId="77777777" w:rsidR="00EA59E8" w:rsidRPr="00BF14BD" w:rsidRDefault="00EA59E8" w:rsidP="002A0CB5">
            <w:pPr>
              <w:spacing w:after="0" w:line="240" w:lineRule="auto"/>
              <w:rPr>
                <w:rFonts w:ascii="Times New Roman" w:hAnsi="Times New Roman" w:cs="Times New Roman"/>
              </w:rPr>
            </w:pPr>
            <w:r w:rsidRPr="00BF14BD">
              <w:rPr>
                <w:rFonts w:ascii="Times New Roman" w:hAnsi="Times New Roman" w:cs="Times New Roman"/>
                <w:b/>
              </w:rPr>
              <w:t>Hegyeshalom Nagyközség Önkormányzat</w:t>
            </w:r>
            <w:r w:rsidRPr="00BF14BD">
              <w:rPr>
                <w:rFonts w:ascii="Times New Roman" w:hAnsi="Times New Roman" w:cs="Times New Roman"/>
              </w:rPr>
              <w:t xml:space="preserve"> (székhely: 9222 Hegyeshalom, Fő u. 134, képviseli: Szőke László polgármester, KSH szám: 15727921 8411 321 08; adószám: 15727921-2-08, törzsszám: 727925, a továbbiakban „</w:t>
            </w:r>
            <w:r w:rsidR="0092680B" w:rsidRPr="00BF14BD">
              <w:rPr>
                <w:rFonts w:ascii="Times New Roman" w:hAnsi="Times New Roman" w:cs="Times New Roman"/>
                <w:b/>
              </w:rPr>
              <w:t>Jogosult 1</w:t>
            </w:r>
            <w:r w:rsidRPr="00BF14BD">
              <w:rPr>
                <w:rFonts w:ascii="Times New Roman" w:hAnsi="Times New Roman" w:cs="Times New Roman"/>
              </w:rPr>
              <w:t>”)</w:t>
            </w:r>
          </w:p>
          <w:p w14:paraId="2C5A1052" w14:textId="59707EA8" w:rsidR="00EA59E8" w:rsidRDefault="00EA59E8" w:rsidP="002A0CB5">
            <w:pPr>
              <w:spacing w:after="0" w:line="240" w:lineRule="auto"/>
              <w:rPr>
                <w:rFonts w:ascii="Times New Roman" w:hAnsi="Times New Roman" w:cs="Times New Roman"/>
              </w:rPr>
            </w:pPr>
          </w:p>
          <w:p w14:paraId="4BB7C8AD" w14:textId="77777777" w:rsidR="00EE4552" w:rsidRPr="00BF14BD" w:rsidRDefault="00EE4552" w:rsidP="002A0CB5">
            <w:pPr>
              <w:spacing w:after="0" w:line="240" w:lineRule="auto"/>
              <w:rPr>
                <w:rFonts w:ascii="Times New Roman" w:hAnsi="Times New Roman" w:cs="Times New Roman"/>
              </w:rPr>
            </w:pPr>
          </w:p>
          <w:p w14:paraId="1630DDC0" w14:textId="77777777" w:rsidR="00EA59E8" w:rsidRPr="00BF14BD" w:rsidRDefault="00EA59E8" w:rsidP="002A0CB5">
            <w:pPr>
              <w:spacing w:after="0" w:line="240" w:lineRule="auto"/>
              <w:rPr>
                <w:rFonts w:ascii="Times New Roman" w:hAnsi="Times New Roman" w:cs="Times New Roman"/>
              </w:rPr>
            </w:pPr>
            <w:r w:rsidRPr="00BF14BD">
              <w:rPr>
                <w:rFonts w:ascii="Times New Roman" w:hAnsi="Times New Roman" w:cs="Times New Roman"/>
              </w:rPr>
              <w:t>valamint a</w:t>
            </w:r>
          </w:p>
          <w:p w14:paraId="6BB7DEEC" w14:textId="792BC0C4" w:rsidR="00EA59E8" w:rsidRDefault="00EA59E8" w:rsidP="002A0CB5">
            <w:pPr>
              <w:spacing w:after="0" w:line="240" w:lineRule="auto"/>
              <w:rPr>
                <w:rFonts w:ascii="Times New Roman" w:hAnsi="Times New Roman" w:cs="Times New Roman"/>
              </w:rPr>
            </w:pPr>
          </w:p>
          <w:p w14:paraId="1E8F113F" w14:textId="77777777" w:rsidR="00EE4552" w:rsidRPr="00BF14BD" w:rsidRDefault="00EE4552" w:rsidP="002A0CB5">
            <w:pPr>
              <w:spacing w:after="0" w:line="240" w:lineRule="auto"/>
              <w:rPr>
                <w:rFonts w:ascii="Times New Roman" w:hAnsi="Times New Roman" w:cs="Times New Roman"/>
              </w:rPr>
            </w:pPr>
          </w:p>
          <w:p w14:paraId="07EFEB37" w14:textId="77777777" w:rsidR="00EA59E8" w:rsidRPr="00BF14BD" w:rsidRDefault="00EA59E8" w:rsidP="002A0CB5">
            <w:pPr>
              <w:spacing w:after="0" w:line="240" w:lineRule="auto"/>
              <w:rPr>
                <w:rFonts w:ascii="Times New Roman" w:hAnsi="Times New Roman" w:cs="Times New Roman"/>
              </w:rPr>
            </w:pPr>
            <w:r w:rsidRPr="00BF14BD">
              <w:rPr>
                <w:rFonts w:ascii="Times New Roman" w:hAnsi="Times New Roman" w:cs="Times New Roman"/>
                <w:b/>
              </w:rPr>
              <w:t>Bezenye Községi Önkormányzat</w:t>
            </w:r>
            <w:r w:rsidRPr="00BF14BD">
              <w:rPr>
                <w:rFonts w:ascii="Times New Roman" w:hAnsi="Times New Roman" w:cs="Times New Roman"/>
              </w:rPr>
              <w:t xml:space="preserve"> (székhely: 9223 Bezenye, Szabadság u. 50. képviseli: Márkus Erika polgármester, KSH szám: 29805; adószám: 15727907208, a továbbiakban „</w:t>
            </w:r>
            <w:r w:rsidR="0092680B" w:rsidRPr="00BF14BD">
              <w:rPr>
                <w:rFonts w:ascii="Times New Roman" w:hAnsi="Times New Roman" w:cs="Times New Roman"/>
                <w:b/>
              </w:rPr>
              <w:t>Jogosult 2</w:t>
            </w:r>
            <w:r w:rsidRPr="00BF14BD">
              <w:rPr>
                <w:rFonts w:ascii="Times New Roman" w:hAnsi="Times New Roman" w:cs="Times New Roman"/>
              </w:rPr>
              <w:t>”)</w:t>
            </w:r>
          </w:p>
          <w:p w14:paraId="1A1F4A9D" w14:textId="77777777" w:rsidR="00EA59E8" w:rsidRPr="00BF14BD" w:rsidRDefault="00EA59E8" w:rsidP="002A0CB5">
            <w:pPr>
              <w:spacing w:after="0" w:line="240" w:lineRule="auto"/>
              <w:rPr>
                <w:rFonts w:ascii="Times New Roman" w:hAnsi="Times New Roman" w:cs="Times New Roman"/>
              </w:rPr>
            </w:pPr>
          </w:p>
          <w:p w14:paraId="3D7E3443" w14:textId="6F6FB63D" w:rsidR="00EA59E8" w:rsidRDefault="00EA59E8" w:rsidP="002A0CB5">
            <w:pPr>
              <w:spacing w:after="0" w:line="240" w:lineRule="auto"/>
              <w:rPr>
                <w:rFonts w:ascii="Times New Roman" w:hAnsi="Times New Roman" w:cs="Times New Roman"/>
              </w:rPr>
            </w:pPr>
          </w:p>
          <w:p w14:paraId="2BAF2A03" w14:textId="77777777" w:rsidR="00EE4552" w:rsidRPr="00BF14BD" w:rsidRDefault="00EE4552" w:rsidP="002A0CB5">
            <w:pPr>
              <w:spacing w:after="0" w:line="240" w:lineRule="auto"/>
              <w:rPr>
                <w:rFonts w:ascii="Times New Roman" w:hAnsi="Times New Roman" w:cs="Times New Roman"/>
              </w:rPr>
            </w:pPr>
          </w:p>
          <w:p w14:paraId="2DA7D644" w14:textId="77777777" w:rsidR="00EA59E8" w:rsidRPr="00BF14BD" w:rsidRDefault="00EA59E8" w:rsidP="002A0CB5">
            <w:pPr>
              <w:spacing w:after="0" w:line="240" w:lineRule="auto"/>
              <w:rPr>
                <w:rFonts w:ascii="Times New Roman" w:hAnsi="Times New Roman" w:cs="Times New Roman"/>
              </w:rPr>
            </w:pPr>
            <w:r w:rsidRPr="00BF14BD">
              <w:rPr>
                <w:rFonts w:ascii="Times New Roman" w:hAnsi="Times New Roman" w:cs="Times New Roman"/>
              </w:rPr>
              <w:t xml:space="preserve">(a </w:t>
            </w:r>
            <w:r w:rsidR="0092680B" w:rsidRPr="00BF14BD">
              <w:rPr>
                <w:rFonts w:ascii="Times New Roman" w:hAnsi="Times New Roman" w:cs="Times New Roman"/>
              </w:rPr>
              <w:t xml:space="preserve">Jogosult 1 és Jogosult 2 </w:t>
            </w:r>
            <w:r w:rsidRPr="00BF14BD">
              <w:rPr>
                <w:rFonts w:ascii="Times New Roman" w:hAnsi="Times New Roman" w:cs="Times New Roman"/>
              </w:rPr>
              <w:t>a továbbiakban együttesen: „</w:t>
            </w:r>
            <w:r w:rsidR="0092680B" w:rsidRPr="00BF14BD">
              <w:rPr>
                <w:rFonts w:ascii="Times New Roman" w:hAnsi="Times New Roman" w:cs="Times New Roman"/>
                <w:b/>
                <w:bCs/>
              </w:rPr>
              <w:t>Jogosultak</w:t>
            </w:r>
            <w:r w:rsidRPr="00BF14BD">
              <w:rPr>
                <w:rFonts w:ascii="Times New Roman" w:hAnsi="Times New Roman" w:cs="Times New Roman"/>
              </w:rPr>
              <w:t>”, bármelyikük külön-külön: „</w:t>
            </w:r>
            <w:r w:rsidR="00B113B4" w:rsidRPr="00BF14BD">
              <w:rPr>
                <w:rFonts w:ascii="Times New Roman" w:hAnsi="Times New Roman" w:cs="Times New Roman"/>
                <w:b/>
              </w:rPr>
              <w:t>Jogosult</w:t>
            </w:r>
            <w:r w:rsidRPr="00BF14BD">
              <w:rPr>
                <w:rFonts w:ascii="Times New Roman" w:hAnsi="Times New Roman" w:cs="Times New Roman"/>
              </w:rPr>
              <w:t>”),</w:t>
            </w:r>
          </w:p>
          <w:p w14:paraId="1AD3C612" w14:textId="77777777" w:rsidR="00EA59E8" w:rsidRPr="00BF14BD" w:rsidRDefault="00EA59E8" w:rsidP="002A0CB5">
            <w:pPr>
              <w:spacing w:after="0" w:line="240" w:lineRule="auto"/>
              <w:rPr>
                <w:rFonts w:ascii="Times New Roman" w:hAnsi="Times New Roman" w:cs="Times New Roman"/>
              </w:rPr>
            </w:pPr>
          </w:p>
          <w:p w14:paraId="4962726F" w14:textId="57C43173" w:rsidR="00EA59E8" w:rsidRDefault="00EA59E8" w:rsidP="002A0CB5">
            <w:pPr>
              <w:spacing w:after="0" w:line="240" w:lineRule="auto"/>
              <w:rPr>
                <w:rFonts w:ascii="Times New Roman" w:hAnsi="Times New Roman" w:cs="Times New Roman"/>
              </w:rPr>
            </w:pPr>
          </w:p>
          <w:p w14:paraId="1CA9DCD9" w14:textId="77777777" w:rsidR="00EE4552" w:rsidRPr="00BF14BD" w:rsidRDefault="00EE4552" w:rsidP="002A0CB5">
            <w:pPr>
              <w:spacing w:after="0" w:line="240" w:lineRule="auto"/>
              <w:rPr>
                <w:rFonts w:ascii="Times New Roman" w:hAnsi="Times New Roman" w:cs="Times New Roman"/>
              </w:rPr>
            </w:pPr>
          </w:p>
          <w:p w14:paraId="60CCFA9E" w14:textId="77777777" w:rsidR="00EA59E8" w:rsidRPr="00BF14BD" w:rsidRDefault="00EA59E8" w:rsidP="002A0CB5">
            <w:pPr>
              <w:spacing w:after="0" w:line="240" w:lineRule="auto"/>
              <w:rPr>
                <w:rFonts w:ascii="Times New Roman" w:hAnsi="Times New Roman" w:cs="Times New Roman"/>
              </w:rPr>
            </w:pPr>
            <w:r w:rsidRPr="00BF14BD">
              <w:rPr>
                <w:rFonts w:ascii="Times New Roman" w:hAnsi="Times New Roman" w:cs="Times New Roman"/>
              </w:rPr>
              <w:t>másrészről a</w:t>
            </w:r>
          </w:p>
          <w:p w14:paraId="32B767A0" w14:textId="3B8A4307" w:rsidR="00EA59E8" w:rsidRDefault="00EA59E8" w:rsidP="002A0CB5">
            <w:pPr>
              <w:spacing w:after="0" w:line="240" w:lineRule="auto"/>
              <w:rPr>
                <w:rFonts w:ascii="Times New Roman" w:hAnsi="Times New Roman" w:cs="Times New Roman"/>
                <w:i/>
              </w:rPr>
            </w:pPr>
          </w:p>
          <w:p w14:paraId="423A4759" w14:textId="77777777" w:rsidR="00EE4552" w:rsidRPr="00BF14BD" w:rsidRDefault="00EE4552" w:rsidP="002A0CB5">
            <w:pPr>
              <w:spacing w:after="0" w:line="240" w:lineRule="auto"/>
              <w:rPr>
                <w:rFonts w:ascii="Times New Roman" w:hAnsi="Times New Roman" w:cs="Times New Roman"/>
                <w:i/>
              </w:rPr>
            </w:pPr>
          </w:p>
          <w:p w14:paraId="410F3200" w14:textId="77777777" w:rsidR="00EA59E8" w:rsidRPr="00BF14BD" w:rsidRDefault="00EA59E8" w:rsidP="002A0CB5">
            <w:pPr>
              <w:spacing w:after="0" w:line="240" w:lineRule="auto"/>
              <w:rPr>
                <w:rFonts w:ascii="Times New Roman" w:hAnsi="Times New Roman" w:cs="Times New Roman"/>
              </w:rPr>
            </w:pPr>
            <w:r w:rsidRPr="00BF14BD">
              <w:rPr>
                <w:rFonts w:ascii="Times New Roman" w:hAnsi="Times New Roman" w:cs="Times New Roman"/>
                <w:b/>
              </w:rPr>
              <w:t xml:space="preserve">FAKT Hungária Korlátolt Felelősségű Társaság </w:t>
            </w:r>
            <w:r w:rsidRPr="00BF14BD">
              <w:rPr>
                <w:rFonts w:ascii="Times New Roman" w:hAnsi="Times New Roman" w:cs="Times New Roman"/>
              </w:rPr>
              <w:t xml:space="preserve">(székhely: 1026 Budapest, Kelemen László utca 14/A II em., cégjegyzékszáma: 01-09-291232 képviseli: </w:t>
            </w:r>
            <w:r w:rsidRPr="00BF14BD">
              <w:rPr>
                <w:rFonts w:ascii="Times New Roman" w:hAnsi="Times New Roman" w:cs="Times New Roman"/>
                <w:bCs/>
              </w:rPr>
              <w:t>Tóth Károly</w:t>
            </w:r>
            <w:r w:rsidRPr="00BF14BD">
              <w:rPr>
                <w:rFonts w:ascii="Times New Roman" w:hAnsi="Times New Roman" w:cs="Times New Roman"/>
                <w:b/>
              </w:rPr>
              <w:t xml:space="preserve"> </w:t>
            </w:r>
            <w:r w:rsidRPr="00BF14BD">
              <w:rPr>
                <w:rFonts w:ascii="Times New Roman" w:hAnsi="Times New Roman" w:cs="Times New Roman"/>
              </w:rPr>
              <w:t xml:space="preserve">ügyvezető önállóan, KSH szám: 25825161-0161-113-01, adószáma: </w:t>
            </w:r>
            <w:r w:rsidRPr="00BF14BD">
              <w:rPr>
                <w:rFonts w:ascii="Times New Roman" w:hAnsi="Times New Roman" w:cs="Times New Roman"/>
                <w:shd w:val="clear" w:color="auto" w:fill="FFFFFF"/>
              </w:rPr>
              <w:t>25825161-2-41</w:t>
            </w:r>
            <w:r w:rsidRPr="00BF14BD">
              <w:rPr>
                <w:rFonts w:ascii="Times New Roman" w:hAnsi="Times New Roman" w:cs="Times New Roman"/>
              </w:rPr>
              <w:t>, a továbbiakban: „</w:t>
            </w:r>
            <w:r w:rsidR="00B113B4" w:rsidRPr="00BF14BD">
              <w:rPr>
                <w:rFonts w:ascii="Times New Roman" w:hAnsi="Times New Roman" w:cs="Times New Roman"/>
                <w:b/>
              </w:rPr>
              <w:t>Kötelezett</w:t>
            </w:r>
            <w:r w:rsidRPr="00BF14BD">
              <w:rPr>
                <w:rFonts w:ascii="Times New Roman" w:hAnsi="Times New Roman" w:cs="Times New Roman"/>
                <w:b/>
              </w:rPr>
              <w:t>”</w:t>
            </w:r>
            <w:r w:rsidRPr="00BF14BD">
              <w:rPr>
                <w:rFonts w:ascii="Times New Roman" w:hAnsi="Times New Roman" w:cs="Times New Roman"/>
              </w:rPr>
              <w:t>);</w:t>
            </w:r>
          </w:p>
          <w:p w14:paraId="7EFE11C6" w14:textId="77777777" w:rsidR="00EA59E8" w:rsidRPr="00BF14BD" w:rsidRDefault="00EA59E8" w:rsidP="002A0CB5">
            <w:pPr>
              <w:spacing w:after="0" w:line="240" w:lineRule="auto"/>
              <w:rPr>
                <w:rFonts w:ascii="Times New Roman" w:hAnsi="Times New Roman" w:cs="Times New Roman"/>
              </w:rPr>
            </w:pPr>
          </w:p>
          <w:p w14:paraId="73FCC8B8" w14:textId="2A17834A" w:rsidR="0092680B" w:rsidRDefault="0092680B" w:rsidP="002A0CB5">
            <w:pPr>
              <w:spacing w:after="0" w:line="240" w:lineRule="auto"/>
              <w:rPr>
                <w:rFonts w:ascii="Times New Roman" w:hAnsi="Times New Roman" w:cs="Times New Roman"/>
              </w:rPr>
            </w:pPr>
          </w:p>
          <w:p w14:paraId="63147B5B" w14:textId="77777777" w:rsidR="00EE4552" w:rsidRPr="00BF14BD" w:rsidRDefault="00EE4552" w:rsidP="002A0CB5">
            <w:pPr>
              <w:spacing w:after="0" w:line="240" w:lineRule="auto"/>
              <w:rPr>
                <w:rFonts w:ascii="Times New Roman" w:hAnsi="Times New Roman" w:cs="Times New Roman"/>
              </w:rPr>
            </w:pPr>
          </w:p>
          <w:p w14:paraId="43AD3B59" w14:textId="77777777" w:rsidR="00EA59E8" w:rsidRPr="00BF14BD" w:rsidRDefault="00EA59E8" w:rsidP="002A0CB5">
            <w:pPr>
              <w:spacing w:after="0" w:line="240" w:lineRule="auto"/>
              <w:rPr>
                <w:rFonts w:ascii="Times New Roman" w:hAnsi="Times New Roman" w:cs="Times New Roman"/>
              </w:rPr>
            </w:pPr>
            <w:r w:rsidRPr="00BF14BD">
              <w:rPr>
                <w:rFonts w:ascii="Times New Roman" w:hAnsi="Times New Roman" w:cs="Times New Roman"/>
              </w:rPr>
              <w:t>a</w:t>
            </w:r>
            <w:r w:rsidR="00B113B4" w:rsidRPr="00BF14BD">
              <w:rPr>
                <w:rFonts w:ascii="Times New Roman" w:hAnsi="Times New Roman" w:cs="Times New Roman"/>
              </w:rPr>
              <w:t xml:space="preserve"> Jogosultak</w:t>
            </w:r>
            <w:r w:rsidRPr="00BF14BD">
              <w:rPr>
                <w:rFonts w:ascii="Times New Roman" w:hAnsi="Times New Roman" w:cs="Times New Roman"/>
              </w:rPr>
              <w:t xml:space="preserve"> és a </w:t>
            </w:r>
            <w:r w:rsidR="00B113B4" w:rsidRPr="00BF14BD">
              <w:rPr>
                <w:rFonts w:ascii="Times New Roman" w:hAnsi="Times New Roman" w:cs="Times New Roman"/>
              </w:rPr>
              <w:t>Kötelezett</w:t>
            </w:r>
            <w:r w:rsidRPr="00BF14BD">
              <w:rPr>
                <w:rFonts w:ascii="Times New Roman" w:hAnsi="Times New Roman" w:cs="Times New Roman"/>
              </w:rPr>
              <w:t xml:space="preserve"> a továbbiakban együttesen, mint „</w:t>
            </w:r>
            <w:r w:rsidRPr="00BF14BD">
              <w:rPr>
                <w:rFonts w:ascii="Times New Roman" w:hAnsi="Times New Roman" w:cs="Times New Roman"/>
                <w:b/>
              </w:rPr>
              <w:t>Felek”</w:t>
            </w:r>
            <w:r w:rsidRPr="00BF14BD">
              <w:rPr>
                <w:rFonts w:ascii="Times New Roman" w:hAnsi="Times New Roman" w:cs="Times New Roman"/>
              </w:rPr>
              <w:t xml:space="preserve"> között az alulírott napon és helyen, az alábbi tartalommal és feltételek szerint:</w:t>
            </w:r>
          </w:p>
          <w:p w14:paraId="0DA8F286" w14:textId="77777777" w:rsidR="00EA59E8" w:rsidRDefault="00EA59E8" w:rsidP="002A0CB5">
            <w:pPr>
              <w:spacing w:after="0" w:line="240" w:lineRule="auto"/>
              <w:ind w:left="14" w:right="9"/>
              <w:rPr>
                <w:rFonts w:ascii="Times New Roman" w:hAnsi="Times New Roman" w:cs="Times New Roman"/>
              </w:rPr>
            </w:pPr>
          </w:p>
          <w:p w14:paraId="543B0E61" w14:textId="77777777" w:rsidR="00EE4552" w:rsidRDefault="00EE4552" w:rsidP="002A0CB5">
            <w:pPr>
              <w:spacing w:after="0" w:line="240" w:lineRule="auto"/>
              <w:ind w:left="14" w:right="9"/>
              <w:rPr>
                <w:rFonts w:ascii="Times New Roman" w:hAnsi="Times New Roman" w:cs="Times New Roman"/>
              </w:rPr>
            </w:pPr>
          </w:p>
          <w:p w14:paraId="30F316C0" w14:textId="77777777" w:rsidR="00EE4552" w:rsidRDefault="00EE4552" w:rsidP="002A0CB5">
            <w:pPr>
              <w:spacing w:after="0" w:line="240" w:lineRule="auto"/>
              <w:ind w:left="14" w:right="9"/>
              <w:rPr>
                <w:rFonts w:ascii="Times New Roman" w:hAnsi="Times New Roman" w:cs="Times New Roman"/>
              </w:rPr>
            </w:pPr>
          </w:p>
          <w:p w14:paraId="76B17EA1" w14:textId="77777777" w:rsidR="00EE4552" w:rsidRDefault="00EE4552" w:rsidP="002A0CB5">
            <w:pPr>
              <w:spacing w:after="0" w:line="240" w:lineRule="auto"/>
              <w:ind w:left="14" w:right="9"/>
              <w:rPr>
                <w:rFonts w:ascii="Times New Roman" w:hAnsi="Times New Roman" w:cs="Times New Roman"/>
              </w:rPr>
            </w:pPr>
          </w:p>
          <w:p w14:paraId="67CA8C96" w14:textId="78BC9BCA" w:rsidR="00EE4552" w:rsidRPr="00BF14BD" w:rsidRDefault="00EE4552" w:rsidP="002A0CB5">
            <w:pPr>
              <w:spacing w:after="0" w:line="240" w:lineRule="auto"/>
              <w:ind w:left="14" w:right="9"/>
              <w:rPr>
                <w:rFonts w:ascii="Times New Roman" w:hAnsi="Times New Roman" w:cs="Times New Roman"/>
              </w:rPr>
            </w:pPr>
          </w:p>
        </w:tc>
        <w:tc>
          <w:tcPr>
            <w:tcW w:w="4531" w:type="dxa"/>
          </w:tcPr>
          <w:p w14:paraId="1B9C3E11" w14:textId="77777777" w:rsidR="00EE4552" w:rsidRPr="008A0ACD" w:rsidRDefault="00EE4552" w:rsidP="002A0CB5">
            <w:pPr>
              <w:spacing w:after="0" w:line="240" w:lineRule="auto"/>
              <w:ind w:left="14" w:right="9"/>
              <w:rPr>
                <w:rFonts w:ascii="Times New Roman" w:hAnsi="Times New Roman" w:cs="Times New Roman"/>
              </w:rPr>
            </w:pPr>
          </w:p>
          <w:p w14:paraId="60804CBA" w14:textId="1EB18732" w:rsidR="00B27367" w:rsidRPr="00BF14BD" w:rsidRDefault="00F63D23" w:rsidP="002A0CB5">
            <w:pPr>
              <w:spacing w:after="0" w:line="240" w:lineRule="auto"/>
              <w:ind w:left="14" w:right="9"/>
              <w:rPr>
                <w:rFonts w:ascii="Times New Roman" w:hAnsi="Times New Roman" w:cs="Times New Roman"/>
                <w:lang w:val="de-AT"/>
              </w:rPr>
            </w:pPr>
            <w:r w:rsidRPr="00BF14BD">
              <w:rPr>
                <w:rFonts w:ascii="Times New Roman" w:hAnsi="Times New Roman" w:cs="Times New Roman"/>
                <w:lang w:val="de-AT"/>
              </w:rPr>
              <w:t>welche einerseits zwischen der</w:t>
            </w:r>
          </w:p>
          <w:p w14:paraId="350C6D8A" w14:textId="77777777" w:rsidR="002B780A" w:rsidRPr="00BF14BD" w:rsidRDefault="002B780A" w:rsidP="002A0CB5">
            <w:pPr>
              <w:spacing w:after="0" w:line="240" w:lineRule="auto"/>
              <w:ind w:left="14" w:right="9"/>
              <w:rPr>
                <w:rFonts w:ascii="Times New Roman" w:hAnsi="Times New Roman" w:cs="Times New Roman"/>
                <w:lang w:val="de-AT"/>
              </w:rPr>
            </w:pPr>
          </w:p>
          <w:p w14:paraId="38D3052D" w14:textId="77777777" w:rsidR="00EA59E8" w:rsidRPr="00BF14BD" w:rsidRDefault="00EA59E8" w:rsidP="002A0CB5">
            <w:pPr>
              <w:spacing w:after="0" w:line="240" w:lineRule="auto"/>
              <w:rPr>
                <w:rFonts w:ascii="Times New Roman" w:hAnsi="Times New Roman" w:cs="Times New Roman"/>
                <w:lang w:val="de-DE"/>
              </w:rPr>
            </w:pPr>
            <w:r w:rsidRPr="00BF14BD">
              <w:rPr>
                <w:rFonts w:ascii="Times New Roman" w:hAnsi="Times New Roman" w:cs="Times New Roman"/>
                <w:b/>
                <w:lang w:val="de-DE"/>
              </w:rPr>
              <w:t xml:space="preserve">Kommunalverwaltung der Großgemeinde von Hegyeshalom </w:t>
            </w:r>
            <w:r w:rsidRPr="00BF14BD">
              <w:rPr>
                <w:rFonts w:ascii="Times New Roman" w:hAnsi="Times New Roman" w:cs="Times New Roman"/>
                <w:lang w:val="de-DE"/>
              </w:rPr>
              <w:t xml:space="preserve">(Sitz: 9222 Hegyeshalom, </w:t>
            </w:r>
            <w:proofErr w:type="spellStart"/>
            <w:r w:rsidRPr="00BF14BD">
              <w:rPr>
                <w:rFonts w:ascii="Times New Roman" w:hAnsi="Times New Roman" w:cs="Times New Roman"/>
                <w:lang w:val="de-DE"/>
              </w:rPr>
              <w:t>Fő</w:t>
            </w:r>
            <w:proofErr w:type="spellEnd"/>
            <w:r w:rsidRPr="00BF14BD">
              <w:rPr>
                <w:rFonts w:ascii="Times New Roman" w:hAnsi="Times New Roman" w:cs="Times New Roman"/>
                <w:lang w:val="de-DE"/>
              </w:rPr>
              <w:t xml:space="preserve"> u. 134, Vertreter: Szőke László, Bürgermeister, Nummer des Zentralamtes für Statistik: </w:t>
            </w:r>
            <w:r w:rsidRPr="00BF14BD">
              <w:rPr>
                <w:rFonts w:ascii="Times New Roman" w:hAnsi="Times New Roman" w:cs="Times New Roman"/>
              </w:rPr>
              <w:t>17905</w:t>
            </w:r>
            <w:r w:rsidRPr="00BF14BD">
              <w:rPr>
                <w:rFonts w:ascii="Times New Roman" w:hAnsi="Times New Roman" w:cs="Times New Roman"/>
                <w:lang w:val="de-DE"/>
              </w:rPr>
              <w:t xml:space="preserve">; Steuernummer: </w:t>
            </w:r>
            <w:r w:rsidRPr="00BF14BD">
              <w:rPr>
                <w:rFonts w:ascii="Times New Roman" w:hAnsi="Times New Roman" w:cs="Times New Roman"/>
              </w:rPr>
              <w:t>15727921208</w:t>
            </w:r>
            <w:r w:rsidRPr="00BF14BD">
              <w:rPr>
                <w:rFonts w:ascii="Times New Roman" w:hAnsi="Times New Roman" w:cs="Times New Roman"/>
                <w:lang w:val="de-DE"/>
              </w:rPr>
              <w:t>, nachfolgend „</w:t>
            </w:r>
            <w:r w:rsidR="00B113B4" w:rsidRPr="00BF14BD">
              <w:rPr>
                <w:rFonts w:ascii="Times New Roman" w:hAnsi="Times New Roman" w:cs="Times New Roman"/>
                <w:b/>
                <w:bCs/>
                <w:lang w:val="de-DE"/>
              </w:rPr>
              <w:t>Berechtigter 1</w:t>
            </w:r>
            <w:r w:rsidRPr="00BF14BD">
              <w:rPr>
                <w:rFonts w:ascii="Times New Roman" w:hAnsi="Times New Roman" w:cs="Times New Roman"/>
                <w:lang w:val="de-DE"/>
              </w:rPr>
              <w:t>”)</w:t>
            </w:r>
          </w:p>
          <w:p w14:paraId="127A521D" w14:textId="649A5FED" w:rsidR="00EA59E8" w:rsidRDefault="00EA59E8" w:rsidP="002A0CB5">
            <w:pPr>
              <w:spacing w:after="0" w:line="240" w:lineRule="auto"/>
              <w:rPr>
                <w:rFonts w:ascii="Times New Roman" w:hAnsi="Times New Roman" w:cs="Times New Roman"/>
                <w:lang w:val="de-DE"/>
              </w:rPr>
            </w:pPr>
          </w:p>
          <w:p w14:paraId="115EE117" w14:textId="77777777" w:rsidR="00EE4552" w:rsidRPr="00BF14BD" w:rsidRDefault="00EE4552" w:rsidP="002A0CB5">
            <w:pPr>
              <w:spacing w:after="0" w:line="240" w:lineRule="auto"/>
              <w:rPr>
                <w:rFonts w:ascii="Times New Roman" w:hAnsi="Times New Roman" w:cs="Times New Roman"/>
                <w:lang w:val="de-DE"/>
              </w:rPr>
            </w:pPr>
          </w:p>
          <w:p w14:paraId="79ACCFF0" w14:textId="77777777" w:rsidR="00EA59E8" w:rsidRPr="00BF14BD" w:rsidRDefault="00EA59E8" w:rsidP="002A0CB5">
            <w:pPr>
              <w:spacing w:after="0" w:line="240" w:lineRule="auto"/>
              <w:rPr>
                <w:rFonts w:ascii="Times New Roman" w:hAnsi="Times New Roman" w:cs="Times New Roman"/>
                <w:lang w:val="de-DE"/>
              </w:rPr>
            </w:pPr>
            <w:r w:rsidRPr="00BF14BD">
              <w:rPr>
                <w:rFonts w:ascii="Times New Roman" w:hAnsi="Times New Roman" w:cs="Times New Roman"/>
                <w:lang w:val="de-DE"/>
              </w:rPr>
              <w:t xml:space="preserve">sowie der </w:t>
            </w:r>
          </w:p>
          <w:p w14:paraId="75B22D3C" w14:textId="7FEDE899" w:rsidR="00EA59E8" w:rsidRDefault="00EA59E8" w:rsidP="002A0CB5">
            <w:pPr>
              <w:spacing w:after="0" w:line="240" w:lineRule="auto"/>
              <w:rPr>
                <w:rFonts w:ascii="Times New Roman" w:hAnsi="Times New Roman" w:cs="Times New Roman"/>
                <w:lang w:val="de-DE"/>
              </w:rPr>
            </w:pPr>
          </w:p>
          <w:p w14:paraId="65012D17" w14:textId="77777777" w:rsidR="00EE4552" w:rsidRPr="00BF14BD" w:rsidRDefault="00EE4552" w:rsidP="002A0CB5">
            <w:pPr>
              <w:spacing w:after="0" w:line="240" w:lineRule="auto"/>
              <w:rPr>
                <w:rFonts w:ascii="Times New Roman" w:hAnsi="Times New Roman" w:cs="Times New Roman"/>
                <w:lang w:val="de-DE"/>
              </w:rPr>
            </w:pPr>
          </w:p>
          <w:p w14:paraId="4F7E4B29" w14:textId="77777777" w:rsidR="00EA59E8" w:rsidRPr="00BF14BD" w:rsidRDefault="00EA59E8" w:rsidP="002A0CB5">
            <w:pPr>
              <w:spacing w:after="0" w:line="240" w:lineRule="auto"/>
              <w:rPr>
                <w:rFonts w:ascii="Times New Roman" w:hAnsi="Times New Roman" w:cs="Times New Roman"/>
                <w:b/>
                <w:bCs/>
                <w:lang w:val="de-DE"/>
              </w:rPr>
            </w:pPr>
            <w:r w:rsidRPr="00BF14BD">
              <w:rPr>
                <w:rFonts w:ascii="Times New Roman" w:hAnsi="Times New Roman" w:cs="Times New Roman"/>
                <w:b/>
                <w:lang w:val="de-DE"/>
              </w:rPr>
              <w:t xml:space="preserve">Kommunalverwaltung der Gemeinde Bezenye </w:t>
            </w:r>
            <w:r w:rsidRPr="00BF14BD">
              <w:rPr>
                <w:rFonts w:ascii="Times New Roman" w:hAnsi="Times New Roman" w:cs="Times New Roman"/>
                <w:lang w:val="de-DE"/>
              </w:rPr>
              <w:t xml:space="preserve">(Sitz: </w:t>
            </w:r>
            <w:r w:rsidRPr="00BF14BD">
              <w:rPr>
                <w:rFonts w:ascii="Times New Roman" w:hAnsi="Times New Roman" w:cs="Times New Roman"/>
              </w:rPr>
              <w:t>9223 Bezenye, Szabadság u. 50.</w:t>
            </w:r>
            <w:r w:rsidRPr="00BF14BD">
              <w:rPr>
                <w:rFonts w:ascii="Times New Roman" w:hAnsi="Times New Roman" w:cs="Times New Roman"/>
                <w:lang w:val="de-DE"/>
              </w:rPr>
              <w:t xml:space="preserve">, Vertreter: Márkus Erika, Bürgermeisterin, Nummer des Zentralamtes für Statistik: </w:t>
            </w:r>
            <w:r w:rsidRPr="00BF14BD">
              <w:rPr>
                <w:rFonts w:ascii="Times New Roman" w:hAnsi="Times New Roman" w:cs="Times New Roman"/>
              </w:rPr>
              <w:t>29805</w:t>
            </w:r>
            <w:r w:rsidRPr="00BF14BD">
              <w:rPr>
                <w:rFonts w:ascii="Times New Roman" w:hAnsi="Times New Roman" w:cs="Times New Roman"/>
                <w:lang w:val="de-DE"/>
              </w:rPr>
              <w:t xml:space="preserve">; Steuernummer: </w:t>
            </w:r>
            <w:r w:rsidRPr="00BF14BD">
              <w:rPr>
                <w:rFonts w:ascii="Times New Roman" w:hAnsi="Times New Roman" w:cs="Times New Roman"/>
              </w:rPr>
              <w:t>15727907208</w:t>
            </w:r>
            <w:r w:rsidRPr="00BF14BD">
              <w:rPr>
                <w:rFonts w:ascii="Times New Roman" w:hAnsi="Times New Roman" w:cs="Times New Roman"/>
                <w:lang w:val="de-DE"/>
              </w:rPr>
              <w:t>, „</w:t>
            </w:r>
            <w:r w:rsidR="00B113B4" w:rsidRPr="00BF14BD">
              <w:rPr>
                <w:rFonts w:ascii="Times New Roman" w:hAnsi="Times New Roman" w:cs="Times New Roman"/>
                <w:b/>
                <w:bCs/>
                <w:lang w:val="de-DE"/>
              </w:rPr>
              <w:t>Berechtigter 2</w:t>
            </w:r>
            <w:r w:rsidRPr="00BF14BD">
              <w:rPr>
                <w:rFonts w:ascii="Times New Roman" w:hAnsi="Times New Roman" w:cs="Times New Roman"/>
                <w:b/>
                <w:bCs/>
                <w:lang w:val="de-DE"/>
              </w:rPr>
              <w:t>”)</w:t>
            </w:r>
          </w:p>
          <w:p w14:paraId="3B16412E" w14:textId="7195630B" w:rsidR="00EA59E8" w:rsidRDefault="00EA59E8" w:rsidP="002A0CB5">
            <w:pPr>
              <w:spacing w:after="0" w:line="240" w:lineRule="auto"/>
              <w:rPr>
                <w:rFonts w:ascii="Times New Roman" w:hAnsi="Times New Roman" w:cs="Times New Roman"/>
                <w:b/>
                <w:bCs/>
                <w:lang w:val="de-DE"/>
              </w:rPr>
            </w:pPr>
          </w:p>
          <w:p w14:paraId="0B058FF1" w14:textId="77777777" w:rsidR="00EE4552" w:rsidRPr="00BF14BD" w:rsidRDefault="00EE4552" w:rsidP="002A0CB5">
            <w:pPr>
              <w:spacing w:after="0" w:line="240" w:lineRule="auto"/>
              <w:rPr>
                <w:rFonts w:ascii="Times New Roman" w:hAnsi="Times New Roman" w:cs="Times New Roman"/>
                <w:b/>
                <w:bCs/>
                <w:lang w:val="de-DE"/>
              </w:rPr>
            </w:pPr>
          </w:p>
          <w:p w14:paraId="5FCF6105" w14:textId="77777777" w:rsidR="00EA59E8" w:rsidRPr="00BF14BD" w:rsidRDefault="00EA59E8" w:rsidP="002A0CB5">
            <w:pPr>
              <w:spacing w:after="0" w:line="240" w:lineRule="auto"/>
              <w:rPr>
                <w:rFonts w:ascii="Times New Roman" w:hAnsi="Times New Roman" w:cs="Times New Roman"/>
                <w:lang w:val="de-DE"/>
              </w:rPr>
            </w:pPr>
            <w:r w:rsidRPr="00BF14BD">
              <w:rPr>
                <w:rFonts w:ascii="Times New Roman" w:hAnsi="Times New Roman" w:cs="Times New Roman"/>
                <w:lang w:val="de-DE"/>
              </w:rPr>
              <w:t>(die Kommunalverwaltung von Hegyeshalom und die Kommunalverwaltung der Gemeinde von Bezenye nachfolgend gemeinsam: „</w:t>
            </w:r>
            <w:r w:rsidR="00B113B4" w:rsidRPr="00BF14BD">
              <w:rPr>
                <w:rFonts w:ascii="Times New Roman" w:hAnsi="Times New Roman" w:cs="Times New Roman"/>
                <w:b/>
                <w:bCs/>
                <w:lang w:val="de-DE"/>
              </w:rPr>
              <w:t>Berechtigte</w:t>
            </w:r>
            <w:r w:rsidRPr="00BF14BD">
              <w:rPr>
                <w:rFonts w:ascii="Times New Roman" w:hAnsi="Times New Roman" w:cs="Times New Roman"/>
                <w:lang w:val="de-DE"/>
              </w:rPr>
              <w:t>“, jede von ihnen einzeln: „</w:t>
            </w:r>
            <w:r w:rsidR="00E90CED" w:rsidRPr="00BF14BD">
              <w:rPr>
                <w:rFonts w:ascii="Times New Roman" w:hAnsi="Times New Roman" w:cs="Times New Roman"/>
                <w:b/>
                <w:bCs/>
                <w:lang w:val="de-DE"/>
              </w:rPr>
              <w:t>Berechtigter</w:t>
            </w:r>
            <w:r w:rsidRPr="00BF14BD">
              <w:rPr>
                <w:rFonts w:ascii="Times New Roman" w:hAnsi="Times New Roman" w:cs="Times New Roman"/>
                <w:lang w:val="de-DE"/>
              </w:rPr>
              <w:t>“),</w:t>
            </w:r>
          </w:p>
          <w:p w14:paraId="5B72A22B" w14:textId="77777777" w:rsidR="00EE4552" w:rsidRDefault="00EE4552" w:rsidP="002A0CB5">
            <w:pPr>
              <w:spacing w:after="0" w:line="240" w:lineRule="auto"/>
              <w:rPr>
                <w:rFonts w:ascii="Times New Roman" w:hAnsi="Times New Roman" w:cs="Times New Roman"/>
                <w:lang w:val="de-DE"/>
              </w:rPr>
            </w:pPr>
          </w:p>
          <w:p w14:paraId="31C9D874" w14:textId="79EB85A2" w:rsidR="00EA59E8" w:rsidRPr="00BF14BD" w:rsidRDefault="00EA59E8" w:rsidP="002A0CB5">
            <w:pPr>
              <w:spacing w:after="0" w:line="240" w:lineRule="auto"/>
              <w:rPr>
                <w:rFonts w:ascii="Times New Roman" w:hAnsi="Times New Roman" w:cs="Times New Roman"/>
                <w:lang w:val="de-DE"/>
              </w:rPr>
            </w:pPr>
            <w:r w:rsidRPr="00BF14BD">
              <w:rPr>
                <w:rFonts w:ascii="Times New Roman" w:hAnsi="Times New Roman" w:cs="Times New Roman"/>
                <w:lang w:val="de-DE"/>
              </w:rPr>
              <w:t xml:space="preserve">andererseits der </w:t>
            </w:r>
          </w:p>
          <w:p w14:paraId="2781B99A" w14:textId="50CFF913" w:rsidR="00EA59E8" w:rsidRDefault="00EA59E8" w:rsidP="002A0CB5">
            <w:pPr>
              <w:spacing w:after="0" w:line="240" w:lineRule="auto"/>
              <w:rPr>
                <w:rFonts w:ascii="Times New Roman" w:hAnsi="Times New Roman" w:cs="Times New Roman"/>
                <w:i/>
                <w:lang w:val="de-DE"/>
              </w:rPr>
            </w:pPr>
          </w:p>
          <w:p w14:paraId="55931C47" w14:textId="77777777" w:rsidR="00EE4552" w:rsidRPr="00BF14BD" w:rsidRDefault="00EE4552" w:rsidP="002A0CB5">
            <w:pPr>
              <w:spacing w:after="0" w:line="240" w:lineRule="auto"/>
              <w:rPr>
                <w:rFonts w:ascii="Times New Roman" w:hAnsi="Times New Roman" w:cs="Times New Roman"/>
                <w:i/>
                <w:lang w:val="de-DE"/>
              </w:rPr>
            </w:pPr>
          </w:p>
          <w:p w14:paraId="36BA0C28" w14:textId="77777777" w:rsidR="00EA59E8" w:rsidRPr="00BF14BD" w:rsidRDefault="00EA59E8" w:rsidP="002A0CB5">
            <w:pPr>
              <w:spacing w:after="0" w:line="240" w:lineRule="auto"/>
              <w:rPr>
                <w:rFonts w:ascii="Times New Roman" w:hAnsi="Times New Roman" w:cs="Times New Roman"/>
                <w:lang w:val="de-DE"/>
              </w:rPr>
            </w:pPr>
            <w:r w:rsidRPr="00BF14BD">
              <w:rPr>
                <w:rFonts w:ascii="Times New Roman" w:hAnsi="Times New Roman" w:cs="Times New Roman"/>
                <w:b/>
                <w:lang w:val="de-DE"/>
              </w:rPr>
              <w:t xml:space="preserve">FAKT Hungária </w:t>
            </w:r>
            <w:proofErr w:type="spellStart"/>
            <w:r w:rsidRPr="00BF14BD">
              <w:rPr>
                <w:rFonts w:ascii="Times New Roman" w:hAnsi="Times New Roman" w:cs="Times New Roman"/>
                <w:b/>
                <w:lang w:val="de-DE"/>
              </w:rPr>
              <w:t>Korlátolt</w:t>
            </w:r>
            <w:proofErr w:type="spellEnd"/>
            <w:r w:rsidRPr="00BF14BD">
              <w:rPr>
                <w:rFonts w:ascii="Times New Roman" w:hAnsi="Times New Roman" w:cs="Times New Roman"/>
                <w:b/>
                <w:lang w:val="de-DE"/>
              </w:rPr>
              <w:t xml:space="preserve"> </w:t>
            </w:r>
            <w:proofErr w:type="spellStart"/>
            <w:r w:rsidRPr="00BF14BD">
              <w:rPr>
                <w:rFonts w:ascii="Times New Roman" w:hAnsi="Times New Roman" w:cs="Times New Roman"/>
                <w:b/>
                <w:lang w:val="de-DE"/>
              </w:rPr>
              <w:t>Felelősségű</w:t>
            </w:r>
            <w:proofErr w:type="spellEnd"/>
            <w:r w:rsidRPr="00BF14BD">
              <w:rPr>
                <w:rFonts w:ascii="Times New Roman" w:hAnsi="Times New Roman" w:cs="Times New Roman"/>
                <w:b/>
                <w:lang w:val="de-DE"/>
              </w:rPr>
              <w:t xml:space="preserve"> </w:t>
            </w:r>
            <w:proofErr w:type="spellStart"/>
            <w:r w:rsidRPr="00BF14BD">
              <w:rPr>
                <w:rFonts w:ascii="Times New Roman" w:hAnsi="Times New Roman" w:cs="Times New Roman"/>
                <w:b/>
                <w:lang w:val="de-DE"/>
              </w:rPr>
              <w:t>Társaság</w:t>
            </w:r>
            <w:proofErr w:type="spellEnd"/>
            <w:r w:rsidRPr="00BF14BD">
              <w:rPr>
                <w:rFonts w:ascii="Times New Roman" w:hAnsi="Times New Roman" w:cs="Times New Roman"/>
                <w:b/>
                <w:lang w:val="de-DE"/>
              </w:rPr>
              <w:t xml:space="preserve"> </w:t>
            </w:r>
            <w:r w:rsidRPr="00BF14BD">
              <w:rPr>
                <w:rFonts w:ascii="Times New Roman" w:hAnsi="Times New Roman" w:cs="Times New Roman"/>
                <w:lang w:val="de-DE"/>
              </w:rPr>
              <w:t xml:space="preserve">(Sitz: 1026 Budapest, </w:t>
            </w:r>
            <w:proofErr w:type="spellStart"/>
            <w:r w:rsidRPr="00BF14BD">
              <w:rPr>
                <w:rFonts w:ascii="Times New Roman" w:hAnsi="Times New Roman" w:cs="Times New Roman"/>
                <w:lang w:val="de-DE"/>
              </w:rPr>
              <w:t>Kelemen</w:t>
            </w:r>
            <w:proofErr w:type="spellEnd"/>
            <w:r w:rsidRPr="00BF14BD">
              <w:rPr>
                <w:rFonts w:ascii="Times New Roman" w:hAnsi="Times New Roman" w:cs="Times New Roman"/>
                <w:lang w:val="de-DE"/>
              </w:rPr>
              <w:t xml:space="preserve"> László </w:t>
            </w:r>
            <w:proofErr w:type="spellStart"/>
            <w:r w:rsidRPr="00BF14BD">
              <w:rPr>
                <w:rFonts w:ascii="Times New Roman" w:hAnsi="Times New Roman" w:cs="Times New Roman"/>
                <w:lang w:val="de-DE"/>
              </w:rPr>
              <w:t>utca</w:t>
            </w:r>
            <w:proofErr w:type="spellEnd"/>
            <w:r w:rsidRPr="00BF14BD">
              <w:rPr>
                <w:rFonts w:ascii="Times New Roman" w:hAnsi="Times New Roman" w:cs="Times New Roman"/>
                <w:lang w:val="de-DE"/>
              </w:rPr>
              <w:t xml:space="preserve"> 14/A II </w:t>
            </w:r>
            <w:proofErr w:type="spellStart"/>
            <w:r w:rsidRPr="00BF14BD">
              <w:rPr>
                <w:rFonts w:ascii="Times New Roman" w:hAnsi="Times New Roman" w:cs="Times New Roman"/>
                <w:lang w:val="de-DE"/>
              </w:rPr>
              <w:t>em</w:t>
            </w:r>
            <w:proofErr w:type="spellEnd"/>
            <w:r w:rsidRPr="00BF14BD">
              <w:rPr>
                <w:rFonts w:ascii="Times New Roman" w:hAnsi="Times New Roman" w:cs="Times New Roman"/>
                <w:lang w:val="de-DE"/>
              </w:rPr>
              <w:t xml:space="preserve">., Handelsregisternummer: 01-09-291232 Vertreter: </w:t>
            </w:r>
            <w:r w:rsidRPr="00BF14BD">
              <w:rPr>
                <w:rFonts w:ascii="Times New Roman" w:hAnsi="Times New Roman" w:cs="Times New Roman"/>
                <w:bCs/>
              </w:rPr>
              <w:t>Tóth Károly</w:t>
            </w:r>
            <w:r w:rsidRPr="00BF14BD">
              <w:rPr>
                <w:rFonts w:ascii="Times New Roman" w:hAnsi="Times New Roman" w:cs="Times New Roman"/>
                <w:b/>
              </w:rPr>
              <w:t xml:space="preserve"> </w:t>
            </w:r>
            <w:r w:rsidRPr="00BF14BD">
              <w:rPr>
                <w:rFonts w:ascii="Times New Roman" w:hAnsi="Times New Roman" w:cs="Times New Roman"/>
                <w:lang w:val="de-DE"/>
              </w:rPr>
              <w:t xml:space="preserve">Geschäftsführer selbstständig, Nummer des Zentralamtes für Statistik: </w:t>
            </w:r>
            <w:r w:rsidRPr="00BF14BD">
              <w:rPr>
                <w:rFonts w:ascii="Times New Roman" w:hAnsi="Times New Roman" w:cs="Times New Roman"/>
              </w:rPr>
              <w:t>25825161-0161-113-01</w:t>
            </w:r>
            <w:r w:rsidRPr="00BF14BD">
              <w:rPr>
                <w:rFonts w:ascii="Times New Roman" w:hAnsi="Times New Roman" w:cs="Times New Roman"/>
                <w:lang w:val="de-DE"/>
              </w:rPr>
              <w:t xml:space="preserve">, Steuernummer: </w:t>
            </w:r>
            <w:r w:rsidRPr="00BF14BD">
              <w:rPr>
                <w:rFonts w:ascii="Times New Roman" w:hAnsi="Times New Roman" w:cs="Times New Roman"/>
                <w:shd w:val="clear" w:color="auto" w:fill="FFFFFF"/>
                <w:lang w:val="de-DE"/>
              </w:rPr>
              <w:t>25825161-2-41</w:t>
            </w:r>
            <w:r w:rsidRPr="00BF14BD">
              <w:rPr>
                <w:rFonts w:ascii="Times New Roman" w:hAnsi="Times New Roman" w:cs="Times New Roman"/>
                <w:lang w:val="de-DE"/>
              </w:rPr>
              <w:t>, nachfolgend: „</w:t>
            </w:r>
            <w:r w:rsidR="00E90CED" w:rsidRPr="00BF14BD">
              <w:rPr>
                <w:rFonts w:ascii="Times New Roman" w:hAnsi="Times New Roman" w:cs="Times New Roman"/>
                <w:b/>
                <w:bCs/>
                <w:lang w:val="de-DE"/>
              </w:rPr>
              <w:t>Verpflichteter</w:t>
            </w:r>
            <w:r w:rsidRPr="00BF14BD">
              <w:rPr>
                <w:rFonts w:ascii="Times New Roman" w:hAnsi="Times New Roman" w:cs="Times New Roman"/>
                <w:b/>
                <w:bCs/>
                <w:lang w:val="de-DE"/>
              </w:rPr>
              <w:t>“</w:t>
            </w:r>
            <w:r w:rsidRPr="00BF14BD">
              <w:rPr>
                <w:rFonts w:ascii="Times New Roman" w:hAnsi="Times New Roman" w:cs="Times New Roman"/>
                <w:lang w:val="de-DE"/>
              </w:rPr>
              <w:t>);</w:t>
            </w:r>
          </w:p>
          <w:p w14:paraId="1A7131C0" w14:textId="07B0A97C" w:rsidR="00EA59E8" w:rsidRDefault="00EA59E8" w:rsidP="002A0CB5">
            <w:pPr>
              <w:spacing w:after="0" w:line="240" w:lineRule="auto"/>
              <w:rPr>
                <w:rFonts w:ascii="Times New Roman" w:hAnsi="Times New Roman" w:cs="Times New Roman"/>
                <w:lang w:val="de-DE"/>
              </w:rPr>
            </w:pPr>
          </w:p>
          <w:p w14:paraId="1F62BDC9" w14:textId="77777777" w:rsidR="00EE4552" w:rsidRPr="00BF14BD" w:rsidRDefault="00EE4552" w:rsidP="002A0CB5">
            <w:pPr>
              <w:spacing w:after="0" w:line="240" w:lineRule="auto"/>
              <w:rPr>
                <w:rFonts w:ascii="Times New Roman" w:hAnsi="Times New Roman" w:cs="Times New Roman"/>
                <w:lang w:val="de-DE"/>
              </w:rPr>
            </w:pPr>
          </w:p>
          <w:p w14:paraId="038E56B7" w14:textId="77777777" w:rsidR="00EA59E8" w:rsidRPr="00BF14BD" w:rsidRDefault="00EA59E8" w:rsidP="002A0CB5">
            <w:pPr>
              <w:spacing w:after="0" w:line="240" w:lineRule="auto"/>
              <w:ind w:left="14" w:right="9"/>
              <w:rPr>
                <w:rFonts w:ascii="Times New Roman" w:hAnsi="Times New Roman" w:cs="Times New Roman"/>
                <w:lang w:val="de-AT"/>
              </w:rPr>
            </w:pPr>
            <w:r w:rsidRPr="00BF14BD">
              <w:rPr>
                <w:rFonts w:ascii="Times New Roman" w:hAnsi="Times New Roman" w:cs="Times New Roman"/>
                <w:lang w:val="de-DE"/>
              </w:rPr>
              <w:t xml:space="preserve">die </w:t>
            </w:r>
            <w:r w:rsidR="00E90CED" w:rsidRPr="00BF14BD">
              <w:rPr>
                <w:rFonts w:ascii="Times New Roman" w:hAnsi="Times New Roman" w:cs="Times New Roman"/>
                <w:lang w:val="de-DE"/>
              </w:rPr>
              <w:t>Berechtigten</w:t>
            </w:r>
            <w:r w:rsidRPr="00BF14BD">
              <w:rPr>
                <w:rFonts w:ascii="Times New Roman" w:hAnsi="Times New Roman" w:cs="Times New Roman"/>
                <w:lang w:val="de-DE"/>
              </w:rPr>
              <w:t xml:space="preserve"> und der </w:t>
            </w:r>
            <w:r w:rsidR="00E90CED" w:rsidRPr="00BF14BD">
              <w:rPr>
                <w:rFonts w:ascii="Times New Roman" w:hAnsi="Times New Roman" w:cs="Times New Roman"/>
                <w:lang w:val="de-DE"/>
              </w:rPr>
              <w:t>Verpflichteter</w:t>
            </w:r>
            <w:r w:rsidRPr="00BF14BD">
              <w:rPr>
                <w:rFonts w:ascii="Times New Roman" w:hAnsi="Times New Roman" w:cs="Times New Roman"/>
                <w:lang w:val="de-DE"/>
              </w:rPr>
              <w:t xml:space="preserve"> nachfolgend gemeinsam „</w:t>
            </w:r>
            <w:r w:rsidRPr="00BF14BD">
              <w:rPr>
                <w:rFonts w:ascii="Times New Roman" w:hAnsi="Times New Roman" w:cs="Times New Roman"/>
                <w:b/>
                <w:bCs/>
                <w:lang w:val="de-DE"/>
              </w:rPr>
              <w:t>Parteien</w:t>
            </w:r>
            <w:r w:rsidRPr="00BF14BD">
              <w:rPr>
                <w:rFonts w:ascii="Times New Roman" w:hAnsi="Times New Roman" w:cs="Times New Roman"/>
                <w:lang w:val="de-DE"/>
              </w:rPr>
              <w:t>“ am unterzeichneten Tag und Ort mit dem folgenden Inhalt und entsprechend den Bedingungen:</w:t>
            </w:r>
          </w:p>
        </w:tc>
      </w:tr>
      <w:tr w:rsidR="00B27367" w:rsidRPr="00BF14BD" w14:paraId="50F31031" w14:textId="77777777" w:rsidTr="00B27367">
        <w:tc>
          <w:tcPr>
            <w:tcW w:w="4531" w:type="dxa"/>
          </w:tcPr>
          <w:p w14:paraId="762B825B" w14:textId="77777777" w:rsidR="00B27367" w:rsidRPr="00BF14BD" w:rsidRDefault="00B27367" w:rsidP="002A0CB5">
            <w:pPr>
              <w:spacing w:after="0" w:line="240" w:lineRule="auto"/>
              <w:ind w:left="144" w:right="139" w:hanging="10"/>
              <w:jc w:val="center"/>
              <w:rPr>
                <w:rFonts w:ascii="Times New Roman" w:hAnsi="Times New Roman" w:cs="Times New Roman"/>
                <w:b/>
                <w:bCs/>
              </w:rPr>
            </w:pPr>
            <w:r w:rsidRPr="00BF14BD">
              <w:rPr>
                <w:rFonts w:ascii="Times New Roman" w:hAnsi="Times New Roman" w:cs="Times New Roman"/>
                <w:b/>
                <w:bCs/>
              </w:rPr>
              <w:lastRenderedPageBreak/>
              <w:t>Preambulum</w:t>
            </w:r>
          </w:p>
        </w:tc>
        <w:tc>
          <w:tcPr>
            <w:tcW w:w="4531" w:type="dxa"/>
          </w:tcPr>
          <w:p w14:paraId="7E34D757" w14:textId="6CE6F244" w:rsidR="00F63D23" w:rsidRPr="00BF14BD" w:rsidRDefault="00F63D23" w:rsidP="002A0CB5">
            <w:pPr>
              <w:spacing w:after="0" w:line="240" w:lineRule="auto"/>
              <w:ind w:left="144" w:right="106" w:hanging="10"/>
              <w:jc w:val="center"/>
              <w:rPr>
                <w:rFonts w:ascii="Times New Roman" w:hAnsi="Times New Roman" w:cs="Times New Roman"/>
                <w:b/>
                <w:bCs/>
                <w:lang w:val="de-AT"/>
              </w:rPr>
            </w:pPr>
            <w:r w:rsidRPr="00BF14BD">
              <w:rPr>
                <w:rFonts w:ascii="Times New Roman" w:hAnsi="Times New Roman" w:cs="Times New Roman"/>
                <w:b/>
                <w:bCs/>
                <w:lang w:val="de-AT"/>
              </w:rPr>
              <w:t>Präambel</w:t>
            </w:r>
          </w:p>
          <w:p w14:paraId="4C360F3A" w14:textId="77777777" w:rsidR="00B27367" w:rsidRPr="00BF14BD" w:rsidRDefault="00B27367" w:rsidP="002A0CB5">
            <w:pPr>
              <w:spacing w:after="0" w:line="240" w:lineRule="auto"/>
              <w:rPr>
                <w:rFonts w:ascii="Times New Roman" w:hAnsi="Times New Roman" w:cs="Times New Roman"/>
                <w:b/>
                <w:bCs/>
                <w:lang w:val="de-AT"/>
              </w:rPr>
            </w:pPr>
          </w:p>
        </w:tc>
      </w:tr>
      <w:tr w:rsidR="00B27367" w:rsidRPr="002C0185" w14:paraId="7F9DE6E1" w14:textId="77777777" w:rsidTr="004253A4">
        <w:trPr>
          <w:trHeight w:val="1729"/>
        </w:trPr>
        <w:tc>
          <w:tcPr>
            <w:tcW w:w="4531" w:type="dxa"/>
          </w:tcPr>
          <w:p w14:paraId="17C105C3" w14:textId="77777777" w:rsidR="00910585" w:rsidRPr="002C0185" w:rsidRDefault="00910585" w:rsidP="002A0CB5">
            <w:pPr>
              <w:spacing w:after="0" w:line="240" w:lineRule="auto"/>
              <w:ind w:left="14" w:right="9"/>
              <w:rPr>
                <w:rFonts w:ascii="Times New Roman" w:hAnsi="Times New Roman" w:cs="Times New Roman"/>
              </w:rPr>
            </w:pPr>
            <w:r w:rsidRPr="00BF14BD">
              <w:rPr>
                <w:rFonts w:ascii="Times New Roman" w:hAnsi="Times New Roman" w:cs="Times New Roman"/>
              </w:rPr>
              <w:t>Felek rögzítik, hog</w:t>
            </w:r>
            <w:r w:rsidRPr="002C0185">
              <w:rPr>
                <w:rFonts w:ascii="Times New Roman" w:hAnsi="Times New Roman" w:cs="Times New Roman"/>
              </w:rPr>
              <w:t>y 2020.</w:t>
            </w:r>
            <w:r w:rsidRPr="007C29C2">
              <w:rPr>
                <w:rFonts w:ascii="Times New Roman" w:hAnsi="Times New Roman" w:cs="Times New Roman"/>
                <w:highlight w:val="yellow"/>
              </w:rPr>
              <w:t>*</w:t>
            </w:r>
            <w:proofErr w:type="gramStart"/>
            <w:r w:rsidRPr="007C29C2">
              <w:rPr>
                <w:rFonts w:ascii="Times New Roman" w:hAnsi="Times New Roman" w:cs="Times New Roman"/>
                <w:highlight w:val="yellow"/>
              </w:rPr>
              <w:t>*.*</w:t>
            </w:r>
            <w:proofErr w:type="gramEnd"/>
            <w:r w:rsidRPr="007C29C2">
              <w:rPr>
                <w:rFonts w:ascii="Times New Roman" w:hAnsi="Times New Roman" w:cs="Times New Roman"/>
                <w:highlight w:val="yellow"/>
              </w:rPr>
              <w:t>*</w:t>
            </w:r>
            <w:r w:rsidRPr="002C0185">
              <w:rPr>
                <w:rFonts w:ascii="Times New Roman" w:hAnsi="Times New Roman" w:cs="Times New Roman"/>
              </w:rPr>
              <w:t>. napján egymással településrendezési szerződést kötöttek</w:t>
            </w:r>
            <w:r w:rsidR="00BA381A" w:rsidRPr="002C0185">
              <w:rPr>
                <w:rFonts w:ascii="Times New Roman" w:hAnsi="Times New Roman" w:cs="Times New Roman"/>
              </w:rPr>
              <w:t xml:space="preserve"> (a továbbiakban: „Szerződés”)</w:t>
            </w:r>
            <w:r w:rsidRPr="002C0185">
              <w:rPr>
                <w:rFonts w:ascii="Times New Roman" w:hAnsi="Times New Roman" w:cs="Times New Roman"/>
              </w:rPr>
              <w:t>, amely</w:t>
            </w:r>
            <w:r w:rsidR="00557D7E" w:rsidRPr="002C0185">
              <w:rPr>
                <w:rFonts w:ascii="Times New Roman" w:hAnsi="Times New Roman" w:cs="Times New Roman"/>
              </w:rPr>
              <w:t xml:space="preserve">ben a Kötelezett által megvalósítandó Beruházás </w:t>
            </w:r>
            <w:r w:rsidR="00C72324">
              <w:rPr>
                <w:rFonts w:ascii="Times New Roman" w:hAnsi="Times New Roman" w:cs="Times New Roman"/>
              </w:rPr>
              <w:t xml:space="preserve">egyes </w:t>
            </w:r>
            <w:r w:rsidR="00557D7E" w:rsidRPr="002C0185">
              <w:rPr>
                <w:rFonts w:ascii="Times New Roman" w:hAnsi="Times New Roman" w:cs="Times New Roman"/>
              </w:rPr>
              <w:t xml:space="preserve">kérdéseit szabályozták. </w:t>
            </w:r>
            <w:r w:rsidR="00BA381A" w:rsidRPr="002C0185">
              <w:rPr>
                <w:rFonts w:ascii="Times New Roman" w:hAnsi="Times New Roman" w:cs="Times New Roman"/>
              </w:rPr>
              <w:t>Felek a Szerződés</w:t>
            </w:r>
            <w:r w:rsidR="00B02ADA" w:rsidRPr="002C0185">
              <w:rPr>
                <w:rFonts w:ascii="Times New Roman" w:hAnsi="Times New Roman" w:cs="Times New Roman"/>
              </w:rPr>
              <w:t xml:space="preserve"> 2.2.3.</w:t>
            </w:r>
            <w:r w:rsidR="008F5BB7" w:rsidRPr="002C0185">
              <w:rPr>
                <w:rFonts w:ascii="Times New Roman" w:hAnsi="Times New Roman" w:cs="Times New Roman"/>
              </w:rPr>
              <w:t xml:space="preserve"> A) pontjában szabályozták, hogy Kötelezett Jogosultaknak egyenként 100.000.000,- Ft összegű pénzbeli hozzájárulást nyújt, amely pénzbeli hozzájárulásért cseré</w:t>
            </w:r>
            <w:r w:rsidR="00D05A11" w:rsidRPr="002C0185">
              <w:rPr>
                <w:rFonts w:ascii="Times New Roman" w:hAnsi="Times New Roman" w:cs="Times New Roman"/>
              </w:rPr>
              <w:t>be Jogosultak különböző közérdekű kötelezettségek teljesítését vállalják, a Polgári Törvénykönyvről szóló 2013. évi V. tv. 6:589. § - 6:592. § szerint.</w:t>
            </w:r>
            <w:r w:rsidR="00BA381A" w:rsidRPr="002C0185">
              <w:rPr>
                <w:rFonts w:ascii="Times New Roman" w:hAnsi="Times New Roman" w:cs="Times New Roman"/>
              </w:rPr>
              <w:t xml:space="preserve"> </w:t>
            </w:r>
          </w:p>
          <w:p w14:paraId="6306DB23" w14:textId="77777777" w:rsidR="00B27367" w:rsidRPr="002C0185" w:rsidRDefault="00B27367" w:rsidP="002A0CB5">
            <w:pPr>
              <w:spacing w:after="0" w:line="240" w:lineRule="auto"/>
              <w:ind w:left="14" w:right="9"/>
              <w:rPr>
                <w:rFonts w:ascii="Times New Roman" w:hAnsi="Times New Roman" w:cs="Times New Roman"/>
              </w:rPr>
            </w:pPr>
          </w:p>
        </w:tc>
        <w:tc>
          <w:tcPr>
            <w:tcW w:w="4531" w:type="dxa"/>
          </w:tcPr>
          <w:p w14:paraId="354D8280" w14:textId="77777777" w:rsidR="007C29C2" w:rsidRDefault="00BF14BD" w:rsidP="007C29C2">
            <w:pPr>
              <w:spacing w:after="0" w:line="240" w:lineRule="auto"/>
              <w:ind w:left="14" w:right="9"/>
              <w:rPr>
                <w:rFonts w:ascii="Times New Roman" w:hAnsi="Times New Roman" w:cs="Times New Roman"/>
                <w:lang w:val="de-AT"/>
              </w:rPr>
            </w:pPr>
            <w:r>
              <w:rPr>
                <w:rFonts w:ascii="Times New Roman" w:hAnsi="Times New Roman" w:cs="Times New Roman"/>
                <w:lang w:val="de-AT"/>
              </w:rPr>
              <w:t xml:space="preserve">Die Parteien halten fest, dass sie miteinander am </w:t>
            </w:r>
            <w:r w:rsidRPr="007C29C2">
              <w:rPr>
                <w:rFonts w:ascii="Times New Roman" w:hAnsi="Times New Roman" w:cs="Times New Roman"/>
                <w:highlight w:val="yellow"/>
                <w:lang w:val="de-AT"/>
              </w:rPr>
              <w:t>*</w:t>
            </w:r>
            <w:proofErr w:type="gramStart"/>
            <w:r w:rsidRPr="007C29C2">
              <w:rPr>
                <w:rFonts w:ascii="Times New Roman" w:hAnsi="Times New Roman" w:cs="Times New Roman"/>
                <w:highlight w:val="yellow"/>
                <w:lang w:val="de-AT"/>
              </w:rPr>
              <w:t>*.*</w:t>
            </w:r>
            <w:proofErr w:type="gramEnd"/>
            <w:r w:rsidRPr="007C29C2">
              <w:rPr>
                <w:rFonts w:ascii="Times New Roman" w:hAnsi="Times New Roman" w:cs="Times New Roman"/>
                <w:highlight w:val="yellow"/>
                <w:lang w:val="de-AT"/>
              </w:rPr>
              <w:t>*</w:t>
            </w:r>
            <w:r>
              <w:rPr>
                <w:rFonts w:ascii="Times New Roman" w:hAnsi="Times New Roman" w:cs="Times New Roman"/>
                <w:lang w:val="de-AT"/>
              </w:rPr>
              <w:t xml:space="preserve">.2020 einen Siedlungsgestaltungsvertrag unterzeichnet haben (im Weiteren: „Vertrag“), </w:t>
            </w:r>
            <w:r w:rsidR="00C72324">
              <w:rPr>
                <w:rFonts w:ascii="Times New Roman" w:hAnsi="Times New Roman" w:cs="Times New Roman"/>
                <w:lang w:val="de-AT"/>
              </w:rPr>
              <w:t>in welchem sie einzelne Fragen des vom Verpflichteten zu verwirklichenden Investition geregelt haben. Die Parteien haben in Punkt 2.2.3.</w:t>
            </w:r>
            <w:r w:rsidR="007429B8">
              <w:rPr>
                <w:rFonts w:ascii="Times New Roman" w:hAnsi="Times New Roman" w:cs="Times New Roman"/>
                <w:lang w:val="de-AT"/>
              </w:rPr>
              <w:t xml:space="preserve"> A)</w:t>
            </w:r>
            <w:r w:rsidR="00D12FB4">
              <w:rPr>
                <w:rFonts w:ascii="Times New Roman" w:hAnsi="Times New Roman" w:cs="Times New Roman"/>
                <w:lang w:val="de-AT"/>
              </w:rPr>
              <w:t xml:space="preserve"> geregelt, dass der Verpflichtete an die Berechtigten einzeln </w:t>
            </w:r>
            <w:r w:rsidR="004F0D84">
              <w:rPr>
                <w:rFonts w:ascii="Times New Roman" w:hAnsi="Times New Roman" w:cs="Times New Roman"/>
                <w:lang w:val="de-AT"/>
              </w:rPr>
              <w:t xml:space="preserve">eine Widmung in Höhe von </w:t>
            </w:r>
            <w:r w:rsidR="00D12FB4">
              <w:rPr>
                <w:rFonts w:ascii="Times New Roman" w:hAnsi="Times New Roman" w:cs="Times New Roman"/>
                <w:lang w:val="de-AT"/>
              </w:rPr>
              <w:t xml:space="preserve">100.000.000,- </w:t>
            </w:r>
            <w:proofErr w:type="spellStart"/>
            <w:r w:rsidR="00D12FB4">
              <w:rPr>
                <w:rFonts w:ascii="Times New Roman" w:hAnsi="Times New Roman" w:cs="Times New Roman"/>
                <w:lang w:val="de-AT"/>
              </w:rPr>
              <w:t>Ft</w:t>
            </w:r>
            <w:proofErr w:type="spellEnd"/>
            <w:r w:rsidR="004F0D84">
              <w:rPr>
                <w:rFonts w:ascii="Times New Roman" w:hAnsi="Times New Roman" w:cs="Times New Roman"/>
                <w:lang w:val="de-AT"/>
              </w:rPr>
              <w:t xml:space="preserve"> leistet, als Gegenleistung verpflichten sich die Berechtigten gemäß 6:598. § - 6:592. § des Gesetzes Nr. V. von 2013 über das Bürgerliche Gesetzbuch zur Verwirklichung von </w:t>
            </w:r>
            <w:r w:rsidR="008C0A9B">
              <w:rPr>
                <w:rFonts w:ascii="Times New Roman" w:hAnsi="Times New Roman" w:cs="Times New Roman"/>
                <w:lang w:val="de-AT"/>
              </w:rPr>
              <w:t>gemeinnützigen Verpflichtungen.</w:t>
            </w:r>
          </w:p>
          <w:p w14:paraId="55CB9EF4" w14:textId="1253D636" w:rsidR="00EE4552" w:rsidRPr="002C0185" w:rsidRDefault="00EE4552" w:rsidP="007C29C2">
            <w:pPr>
              <w:spacing w:after="0" w:line="240" w:lineRule="auto"/>
              <w:ind w:left="14" w:right="9"/>
              <w:rPr>
                <w:rFonts w:ascii="Times New Roman" w:hAnsi="Times New Roman" w:cs="Times New Roman"/>
                <w:lang w:val="de-AT"/>
              </w:rPr>
            </w:pPr>
          </w:p>
        </w:tc>
      </w:tr>
      <w:tr w:rsidR="00B27367" w:rsidRPr="002C0185" w14:paraId="278ACF7D" w14:textId="77777777" w:rsidTr="00B27367">
        <w:tc>
          <w:tcPr>
            <w:tcW w:w="4531" w:type="dxa"/>
          </w:tcPr>
          <w:p w14:paraId="4AAAB9D5" w14:textId="69E720D0" w:rsidR="00B27367" w:rsidRDefault="00B27367" w:rsidP="003E12A6">
            <w:pPr>
              <w:pStyle w:val="Listaszerbekezds"/>
              <w:numPr>
                <w:ilvl w:val="0"/>
                <w:numId w:val="1"/>
              </w:numPr>
              <w:spacing w:after="0" w:line="240" w:lineRule="auto"/>
              <w:ind w:right="9"/>
              <w:rPr>
                <w:rFonts w:ascii="Times New Roman" w:hAnsi="Times New Roman" w:cs="Times New Roman"/>
              </w:rPr>
            </w:pPr>
            <w:r w:rsidRPr="002C0185">
              <w:rPr>
                <w:rFonts w:ascii="Times New Roman" w:hAnsi="Times New Roman" w:cs="Times New Roman"/>
              </w:rPr>
              <w:t xml:space="preserve">A Kötelezett kötelezettséget vállal arra, hogy az </w:t>
            </w:r>
            <w:r w:rsidR="003E12A6" w:rsidRPr="002C0185">
              <w:rPr>
                <w:rFonts w:ascii="Times New Roman" w:hAnsi="Times New Roman" w:cs="Times New Roman"/>
              </w:rPr>
              <w:t>1. sz. Mellékletben</w:t>
            </w:r>
            <w:ins w:id="1" w:author="Péter Heinek" w:date="2020-07-16T09:27:00Z">
              <w:r w:rsidR="00577EEA">
                <w:rPr>
                  <w:rFonts w:ascii="Times New Roman" w:hAnsi="Times New Roman" w:cs="Times New Roman"/>
                </w:rPr>
                <w:t xml:space="preserve"> található, Hegyeshalom Nagyközségre vonatkozó</w:t>
              </w:r>
            </w:ins>
            <w:del w:id="2" w:author="Péter Heinek" w:date="2020-07-16T09:27:00Z">
              <w:r w:rsidR="003E12A6" w:rsidRPr="002C0185" w:rsidDel="00577EEA">
                <w:rPr>
                  <w:rFonts w:ascii="Times New Roman" w:hAnsi="Times New Roman" w:cs="Times New Roman"/>
                </w:rPr>
                <w:delText xml:space="preserve"> foglalt</w:delText>
              </w:r>
            </w:del>
            <w:r w:rsidRPr="002C0185">
              <w:rPr>
                <w:rFonts w:ascii="Times New Roman" w:hAnsi="Times New Roman" w:cs="Times New Roman"/>
              </w:rPr>
              <w:t xml:space="preserve"> közérdekű célra, saját költségén </w:t>
            </w:r>
            <w:r w:rsidR="003E12A6" w:rsidRPr="002C0185">
              <w:rPr>
                <w:rFonts w:ascii="Times New Roman" w:hAnsi="Times New Roman" w:cs="Times New Roman"/>
              </w:rPr>
              <w:t xml:space="preserve">összesen 100.000.000,- Ft </w:t>
            </w:r>
            <w:r w:rsidRPr="002C0185">
              <w:rPr>
                <w:rFonts w:ascii="Times New Roman" w:hAnsi="Times New Roman" w:cs="Times New Roman"/>
              </w:rPr>
              <w:t>vagyoni szolgáltatást teljesít a Jogosult</w:t>
            </w:r>
            <w:r w:rsidR="00BE6422" w:rsidRPr="002C0185">
              <w:rPr>
                <w:rFonts w:ascii="Times New Roman" w:hAnsi="Times New Roman" w:cs="Times New Roman"/>
              </w:rPr>
              <w:t xml:space="preserve"> 1</w:t>
            </w:r>
            <w:r w:rsidRPr="002C0185">
              <w:rPr>
                <w:rFonts w:ascii="Times New Roman" w:hAnsi="Times New Roman" w:cs="Times New Roman"/>
              </w:rPr>
              <w:t xml:space="preserve"> részére.</w:t>
            </w:r>
          </w:p>
          <w:p w14:paraId="1F2A5A03" w14:textId="77777777" w:rsidR="007C29C2" w:rsidRPr="002C0185" w:rsidRDefault="007C29C2" w:rsidP="007C29C2">
            <w:pPr>
              <w:pStyle w:val="Listaszerbekezds"/>
              <w:spacing w:after="0" w:line="240" w:lineRule="auto"/>
              <w:ind w:left="360" w:right="9" w:firstLine="0"/>
              <w:rPr>
                <w:rFonts w:ascii="Times New Roman" w:hAnsi="Times New Roman" w:cs="Times New Roman"/>
              </w:rPr>
            </w:pPr>
          </w:p>
          <w:p w14:paraId="12A7F281" w14:textId="059081CB" w:rsidR="00BE6422" w:rsidRDefault="00BE6422" w:rsidP="003E12A6">
            <w:pPr>
              <w:pStyle w:val="Listaszerbekezds"/>
              <w:numPr>
                <w:ilvl w:val="0"/>
                <w:numId w:val="1"/>
              </w:numPr>
              <w:spacing w:after="0" w:line="240" w:lineRule="auto"/>
              <w:ind w:right="9"/>
              <w:rPr>
                <w:rFonts w:ascii="Times New Roman" w:hAnsi="Times New Roman" w:cs="Times New Roman"/>
              </w:rPr>
            </w:pPr>
            <w:r w:rsidRPr="002C0185">
              <w:rPr>
                <w:rFonts w:ascii="Times New Roman" w:hAnsi="Times New Roman" w:cs="Times New Roman"/>
              </w:rPr>
              <w:t xml:space="preserve">A Kötelezett kötelezettséget vállal arra, hogy a 2. sz. Mellékletben </w:t>
            </w:r>
            <w:ins w:id="3" w:author="Péter Heinek" w:date="2020-07-16T09:27:00Z">
              <w:r w:rsidR="00577EEA">
                <w:rPr>
                  <w:rFonts w:ascii="Times New Roman" w:hAnsi="Times New Roman" w:cs="Times New Roman"/>
                </w:rPr>
                <w:t xml:space="preserve">található, </w:t>
              </w:r>
            </w:ins>
            <w:proofErr w:type="spellStart"/>
            <w:ins w:id="4" w:author="Péter Heinek" w:date="2020-07-16T09:28:00Z">
              <w:r w:rsidR="00577EEA">
                <w:rPr>
                  <w:rFonts w:ascii="Times New Roman" w:hAnsi="Times New Roman" w:cs="Times New Roman"/>
                </w:rPr>
                <w:t>bezenye</w:t>
              </w:r>
            </w:ins>
            <w:proofErr w:type="spellEnd"/>
            <w:ins w:id="5" w:author="Péter Heinek" w:date="2020-07-16T09:27:00Z">
              <w:r w:rsidR="00577EEA">
                <w:rPr>
                  <w:rFonts w:ascii="Times New Roman" w:hAnsi="Times New Roman" w:cs="Times New Roman"/>
                </w:rPr>
                <w:t xml:space="preserve"> </w:t>
              </w:r>
            </w:ins>
            <w:ins w:id="6" w:author="Péter Heinek" w:date="2020-07-16T09:28:00Z">
              <w:r w:rsidR="00577EEA">
                <w:rPr>
                  <w:rFonts w:ascii="Times New Roman" w:hAnsi="Times New Roman" w:cs="Times New Roman"/>
                </w:rPr>
                <w:t>K</w:t>
              </w:r>
            </w:ins>
            <w:ins w:id="7" w:author="Péter Heinek" w:date="2020-07-16T09:27:00Z">
              <w:r w:rsidR="00577EEA">
                <w:rPr>
                  <w:rFonts w:ascii="Times New Roman" w:hAnsi="Times New Roman" w:cs="Times New Roman"/>
                </w:rPr>
                <w:t>özségre vonatkozó</w:t>
              </w:r>
              <w:r w:rsidR="00577EEA" w:rsidRPr="002C0185">
                <w:rPr>
                  <w:rFonts w:ascii="Times New Roman" w:hAnsi="Times New Roman" w:cs="Times New Roman"/>
                </w:rPr>
                <w:t xml:space="preserve"> </w:t>
              </w:r>
            </w:ins>
            <w:del w:id="8" w:author="Péter Heinek" w:date="2020-07-16T09:28:00Z">
              <w:r w:rsidRPr="002C0185" w:rsidDel="00577EEA">
                <w:rPr>
                  <w:rFonts w:ascii="Times New Roman" w:hAnsi="Times New Roman" w:cs="Times New Roman"/>
                </w:rPr>
                <w:delText xml:space="preserve">foglalt </w:delText>
              </w:r>
            </w:del>
            <w:r w:rsidRPr="002C0185">
              <w:rPr>
                <w:rFonts w:ascii="Times New Roman" w:hAnsi="Times New Roman" w:cs="Times New Roman"/>
              </w:rPr>
              <w:t>közérdekű célra, saját költségén összesen 100.000.000,- Ft vagyoni szolgáltatást teljesít a Jogosult 2 részére.</w:t>
            </w:r>
          </w:p>
          <w:p w14:paraId="493C7670" w14:textId="77777777" w:rsidR="007C29C2" w:rsidRPr="002C0185" w:rsidRDefault="007C29C2" w:rsidP="007C29C2">
            <w:pPr>
              <w:pStyle w:val="Listaszerbekezds"/>
              <w:spacing w:after="0" w:line="240" w:lineRule="auto"/>
              <w:ind w:left="360" w:right="9" w:firstLine="0"/>
              <w:rPr>
                <w:rFonts w:ascii="Times New Roman" w:hAnsi="Times New Roman" w:cs="Times New Roman"/>
              </w:rPr>
            </w:pPr>
          </w:p>
          <w:p w14:paraId="07AFF66B" w14:textId="77777777" w:rsidR="00BE6422" w:rsidRDefault="00BE6422" w:rsidP="002C0185">
            <w:pPr>
              <w:pStyle w:val="Listaszerbekezds"/>
              <w:numPr>
                <w:ilvl w:val="0"/>
                <w:numId w:val="1"/>
              </w:numPr>
              <w:spacing w:after="0" w:line="240" w:lineRule="auto"/>
              <w:ind w:right="9"/>
              <w:rPr>
                <w:rFonts w:ascii="Times New Roman" w:hAnsi="Times New Roman" w:cs="Times New Roman"/>
              </w:rPr>
            </w:pPr>
            <w:r w:rsidRPr="002C0185">
              <w:rPr>
                <w:rFonts w:ascii="Times New Roman" w:hAnsi="Times New Roman" w:cs="Times New Roman"/>
              </w:rPr>
              <w:t>Felek megállapodnak, hogy a jelen szerződésben szabályozott pénzbeli hozzájárulás ütemezéseként a Szerződés vonatkozó rendelkezéseit fogadják el.</w:t>
            </w:r>
          </w:p>
          <w:p w14:paraId="500EF556" w14:textId="2F987AE9" w:rsidR="007C29C2" w:rsidRPr="002C0185" w:rsidRDefault="007C29C2" w:rsidP="007C29C2">
            <w:pPr>
              <w:pStyle w:val="Listaszerbekezds"/>
              <w:spacing w:after="0" w:line="240" w:lineRule="auto"/>
              <w:ind w:left="360" w:right="9" w:firstLine="0"/>
              <w:rPr>
                <w:rFonts w:ascii="Times New Roman" w:hAnsi="Times New Roman" w:cs="Times New Roman"/>
              </w:rPr>
            </w:pPr>
          </w:p>
        </w:tc>
        <w:tc>
          <w:tcPr>
            <w:tcW w:w="4531" w:type="dxa"/>
          </w:tcPr>
          <w:p w14:paraId="68E6C01A" w14:textId="76CC3D3F" w:rsidR="00B27367" w:rsidRDefault="00F63D23" w:rsidP="008C0A9B">
            <w:pPr>
              <w:pStyle w:val="Listaszerbekezds"/>
              <w:numPr>
                <w:ilvl w:val="0"/>
                <w:numId w:val="2"/>
              </w:numPr>
              <w:spacing w:after="0" w:line="240" w:lineRule="auto"/>
              <w:ind w:right="9"/>
              <w:rPr>
                <w:rFonts w:ascii="Times New Roman" w:hAnsi="Times New Roman" w:cs="Times New Roman"/>
                <w:lang w:val="de-AT"/>
              </w:rPr>
            </w:pPr>
            <w:r w:rsidRPr="002C0185">
              <w:rPr>
                <w:rFonts w:ascii="Times New Roman" w:hAnsi="Times New Roman" w:cs="Times New Roman"/>
                <w:lang w:val="de-AT"/>
              </w:rPr>
              <w:t>Der Verpflichtete verpflichtet sich</w:t>
            </w:r>
            <w:r w:rsidR="009D4F77">
              <w:rPr>
                <w:rFonts w:ascii="Times New Roman" w:hAnsi="Times New Roman" w:cs="Times New Roman"/>
                <w:lang w:val="de-AT"/>
              </w:rPr>
              <w:t xml:space="preserve"> auf </w:t>
            </w:r>
            <w:r w:rsidRPr="002C0185">
              <w:rPr>
                <w:rFonts w:ascii="Times New Roman" w:hAnsi="Times New Roman" w:cs="Times New Roman"/>
                <w:lang w:val="de-AT"/>
              </w:rPr>
              <w:t xml:space="preserve">eigenen Kosten zu folgenden </w:t>
            </w:r>
            <w:r w:rsidR="009D4F77">
              <w:rPr>
                <w:rFonts w:ascii="Times New Roman" w:hAnsi="Times New Roman" w:cs="Times New Roman"/>
                <w:lang w:val="de-AT"/>
              </w:rPr>
              <w:t>gemeinnützigen</w:t>
            </w:r>
            <w:r w:rsidRPr="002C0185">
              <w:rPr>
                <w:rFonts w:ascii="Times New Roman" w:hAnsi="Times New Roman" w:cs="Times New Roman"/>
                <w:lang w:val="de-AT"/>
              </w:rPr>
              <w:t xml:space="preserve"> Zweck</w:t>
            </w:r>
            <w:r w:rsidR="009D4F77">
              <w:rPr>
                <w:rFonts w:ascii="Times New Roman" w:hAnsi="Times New Roman" w:cs="Times New Roman"/>
                <w:lang w:val="de-AT"/>
              </w:rPr>
              <w:t>en gemäß Anhang Nr. 1.</w:t>
            </w:r>
            <w:ins w:id="9" w:author="Péter Heinek" w:date="2020-07-16T09:28:00Z">
              <w:r w:rsidR="00577EEA">
                <w:rPr>
                  <w:rFonts w:ascii="Times New Roman" w:hAnsi="Times New Roman" w:cs="Times New Roman"/>
                  <w:lang w:val="de-AT"/>
                </w:rPr>
                <w:t>, im Bezug auf die Großgemeinde Hegyeshalom</w:t>
              </w:r>
            </w:ins>
            <w:r w:rsidRPr="002C0185">
              <w:rPr>
                <w:rFonts w:ascii="Times New Roman" w:hAnsi="Times New Roman" w:cs="Times New Roman"/>
                <w:lang w:val="de-AT"/>
              </w:rPr>
              <w:t xml:space="preserve"> </w:t>
            </w:r>
            <w:r w:rsidR="004446D7">
              <w:rPr>
                <w:rFonts w:ascii="Times New Roman" w:hAnsi="Times New Roman" w:cs="Times New Roman"/>
                <w:lang w:val="de-AT"/>
              </w:rPr>
              <w:t xml:space="preserve">eine Widmung von 100.000.000,- </w:t>
            </w:r>
            <w:proofErr w:type="spellStart"/>
            <w:r w:rsidR="004446D7">
              <w:rPr>
                <w:rFonts w:ascii="Times New Roman" w:hAnsi="Times New Roman" w:cs="Times New Roman"/>
                <w:lang w:val="de-AT"/>
              </w:rPr>
              <w:t>Ft</w:t>
            </w:r>
            <w:proofErr w:type="spellEnd"/>
            <w:r w:rsidR="004446D7">
              <w:rPr>
                <w:rFonts w:ascii="Times New Roman" w:hAnsi="Times New Roman" w:cs="Times New Roman"/>
                <w:lang w:val="de-AT"/>
              </w:rPr>
              <w:t xml:space="preserve"> </w:t>
            </w:r>
            <w:r w:rsidR="004F3177">
              <w:rPr>
                <w:rFonts w:ascii="Times New Roman" w:hAnsi="Times New Roman" w:cs="Times New Roman"/>
                <w:lang w:val="de-AT"/>
              </w:rPr>
              <w:t xml:space="preserve">an den Berechtigten 1 </w:t>
            </w:r>
            <w:r w:rsidR="004446D7">
              <w:rPr>
                <w:rFonts w:ascii="Times New Roman" w:hAnsi="Times New Roman" w:cs="Times New Roman"/>
                <w:lang w:val="de-AT"/>
              </w:rPr>
              <w:t>zu leisten</w:t>
            </w:r>
            <w:r w:rsidRPr="002C0185">
              <w:rPr>
                <w:rFonts w:ascii="Times New Roman" w:hAnsi="Times New Roman" w:cs="Times New Roman"/>
                <w:lang w:val="de-AT"/>
              </w:rPr>
              <w:t>.</w:t>
            </w:r>
          </w:p>
          <w:p w14:paraId="347AB708" w14:textId="77777777" w:rsidR="007C29C2" w:rsidRDefault="007C29C2" w:rsidP="007C29C2">
            <w:pPr>
              <w:pStyle w:val="Listaszerbekezds"/>
              <w:spacing w:after="0" w:line="240" w:lineRule="auto"/>
              <w:ind w:left="360" w:right="9" w:firstLine="0"/>
              <w:rPr>
                <w:rFonts w:ascii="Times New Roman" w:hAnsi="Times New Roman" w:cs="Times New Roman"/>
                <w:lang w:val="de-AT"/>
              </w:rPr>
            </w:pPr>
          </w:p>
          <w:p w14:paraId="776499CE" w14:textId="02484D4F" w:rsidR="004446D7" w:rsidRDefault="004446D7" w:rsidP="008C0A9B">
            <w:pPr>
              <w:pStyle w:val="Listaszerbekezds"/>
              <w:numPr>
                <w:ilvl w:val="0"/>
                <w:numId w:val="2"/>
              </w:numPr>
              <w:spacing w:after="0" w:line="240" w:lineRule="auto"/>
              <w:ind w:right="9"/>
              <w:rPr>
                <w:rFonts w:ascii="Times New Roman" w:hAnsi="Times New Roman" w:cs="Times New Roman"/>
                <w:lang w:val="de-AT"/>
              </w:rPr>
            </w:pPr>
            <w:r w:rsidRPr="00C156D9">
              <w:rPr>
                <w:rFonts w:ascii="Times New Roman" w:hAnsi="Times New Roman" w:cs="Times New Roman"/>
                <w:lang w:val="de-AT"/>
              </w:rPr>
              <w:t>Der Verpflichtete verpflichtet sich</w:t>
            </w:r>
            <w:r>
              <w:rPr>
                <w:rFonts w:ascii="Times New Roman" w:hAnsi="Times New Roman" w:cs="Times New Roman"/>
                <w:lang w:val="de-AT"/>
              </w:rPr>
              <w:t xml:space="preserve"> auf </w:t>
            </w:r>
            <w:r w:rsidRPr="00C156D9">
              <w:rPr>
                <w:rFonts w:ascii="Times New Roman" w:hAnsi="Times New Roman" w:cs="Times New Roman"/>
                <w:lang w:val="de-AT"/>
              </w:rPr>
              <w:t xml:space="preserve">eigenen Kosten zu folgenden </w:t>
            </w:r>
            <w:r>
              <w:rPr>
                <w:rFonts w:ascii="Times New Roman" w:hAnsi="Times New Roman" w:cs="Times New Roman"/>
                <w:lang w:val="de-AT"/>
              </w:rPr>
              <w:t>gemeinnützigen</w:t>
            </w:r>
            <w:r w:rsidRPr="00C156D9">
              <w:rPr>
                <w:rFonts w:ascii="Times New Roman" w:hAnsi="Times New Roman" w:cs="Times New Roman"/>
                <w:lang w:val="de-AT"/>
              </w:rPr>
              <w:t xml:space="preserve"> Zweck</w:t>
            </w:r>
            <w:r>
              <w:rPr>
                <w:rFonts w:ascii="Times New Roman" w:hAnsi="Times New Roman" w:cs="Times New Roman"/>
                <w:lang w:val="de-AT"/>
              </w:rPr>
              <w:t xml:space="preserve">en gemäß Anhang Nr. </w:t>
            </w:r>
            <w:r w:rsidR="004F3177">
              <w:rPr>
                <w:rFonts w:ascii="Times New Roman" w:hAnsi="Times New Roman" w:cs="Times New Roman"/>
                <w:lang w:val="de-AT"/>
              </w:rPr>
              <w:t>2</w:t>
            </w:r>
            <w:r>
              <w:rPr>
                <w:rFonts w:ascii="Times New Roman" w:hAnsi="Times New Roman" w:cs="Times New Roman"/>
                <w:lang w:val="de-AT"/>
              </w:rPr>
              <w:t>.</w:t>
            </w:r>
            <w:ins w:id="10" w:author="Péter Heinek" w:date="2020-07-16T09:28:00Z">
              <w:r w:rsidR="00577EEA">
                <w:rPr>
                  <w:rFonts w:ascii="Times New Roman" w:hAnsi="Times New Roman" w:cs="Times New Roman"/>
                  <w:lang w:val="de-AT"/>
                </w:rPr>
                <w:t>, im Bezug auf die Gemeinde Bezenye</w:t>
              </w:r>
            </w:ins>
            <w:r w:rsidRPr="00C156D9">
              <w:rPr>
                <w:rFonts w:ascii="Times New Roman" w:hAnsi="Times New Roman" w:cs="Times New Roman"/>
                <w:lang w:val="de-AT"/>
              </w:rPr>
              <w:t xml:space="preserve"> </w:t>
            </w:r>
            <w:r>
              <w:rPr>
                <w:rFonts w:ascii="Times New Roman" w:hAnsi="Times New Roman" w:cs="Times New Roman"/>
                <w:lang w:val="de-AT"/>
              </w:rPr>
              <w:t xml:space="preserve">eine Widmung von 100.000.000,- </w:t>
            </w:r>
            <w:proofErr w:type="spellStart"/>
            <w:r>
              <w:rPr>
                <w:rFonts w:ascii="Times New Roman" w:hAnsi="Times New Roman" w:cs="Times New Roman"/>
                <w:lang w:val="de-AT"/>
              </w:rPr>
              <w:t>Ft</w:t>
            </w:r>
            <w:proofErr w:type="spellEnd"/>
            <w:r>
              <w:rPr>
                <w:rFonts w:ascii="Times New Roman" w:hAnsi="Times New Roman" w:cs="Times New Roman"/>
                <w:lang w:val="de-AT"/>
              </w:rPr>
              <w:t xml:space="preserve"> </w:t>
            </w:r>
            <w:r w:rsidR="004F3177">
              <w:rPr>
                <w:rFonts w:ascii="Times New Roman" w:hAnsi="Times New Roman" w:cs="Times New Roman"/>
                <w:lang w:val="de-AT"/>
              </w:rPr>
              <w:t xml:space="preserve">an den Berechtigten 2 </w:t>
            </w:r>
            <w:r>
              <w:rPr>
                <w:rFonts w:ascii="Times New Roman" w:hAnsi="Times New Roman" w:cs="Times New Roman"/>
                <w:lang w:val="de-AT"/>
              </w:rPr>
              <w:t>zu leisten</w:t>
            </w:r>
            <w:r w:rsidRPr="00C156D9">
              <w:rPr>
                <w:rFonts w:ascii="Times New Roman" w:hAnsi="Times New Roman" w:cs="Times New Roman"/>
                <w:lang w:val="de-AT"/>
              </w:rPr>
              <w:t>.</w:t>
            </w:r>
          </w:p>
          <w:p w14:paraId="58BA7C00" w14:textId="77777777" w:rsidR="007C29C2" w:rsidRDefault="007C29C2" w:rsidP="007C29C2">
            <w:pPr>
              <w:pStyle w:val="Listaszerbekezds"/>
              <w:spacing w:after="0" w:line="240" w:lineRule="auto"/>
              <w:ind w:left="360" w:right="9" w:firstLine="0"/>
              <w:rPr>
                <w:rFonts w:ascii="Times New Roman" w:hAnsi="Times New Roman" w:cs="Times New Roman"/>
                <w:lang w:val="de-AT"/>
              </w:rPr>
            </w:pPr>
          </w:p>
          <w:p w14:paraId="696D7768" w14:textId="77777777" w:rsidR="004F3177" w:rsidRPr="002C0185" w:rsidRDefault="004F3177" w:rsidP="002C0185">
            <w:pPr>
              <w:pStyle w:val="Listaszerbekezds"/>
              <w:numPr>
                <w:ilvl w:val="0"/>
                <w:numId w:val="2"/>
              </w:numPr>
              <w:spacing w:after="0" w:line="240" w:lineRule="auto"/>
              <w:ind w:right="9"/>
              <w:rPr>
                <w:rFonts w:ascii="Times New Roman" w:hAnsi="Times New Roman" w:cs="Times New Roman"/>
                <w:lang w:val="de-AT"/>
              </w:rPr>
            </w:pPr>
            <w:r>
              <w:rPr>
                <w:rFonts w:ascii="Times New Roman" w:hAnsi="Times New Roman" w:cs="Times New Roman"/>
                <w:lang w:val="de-AT"/>
              </w:rPr>
              <w:t xml:space="preserve">Die Parteien vereinbaren, dass sie als </w:t>
            </w:r>
            <w:r w:rsidR="00EA45D1">
              <w:rPr>
                <w:rFonts w:ascii="Times New Roman" w:hAnsi="Times New Roman" w:cs="Times New Roman"/>
                <w:lang w:val="de-AT"/>
              </w:rPr>
              <w:t>Zahlungszeitplan der Widmungen gemäß diesem Vertrag die Bestimmungen des Vertrages akzeptieren.</w:t>
            </w:r>
          </w:p>
        </w:tc>
      </w:tr>
      <w:tr w:rsidR="00B27367" w:rsidRPr="002C0185" w14:paraId="5CE5EC77" w14:textId="77777777" w:rsidTr="00B27367">
        <w:tc>
          <w:tcPr>
            <w:tcW w:w="4531" w:type="dxa"/>
          </w:tcPr>
          <w:p w14:paraId="1346A7CF" w14:textId="05B9CFF2" w:rsidR="00B27367" w:rsidRPr="002C0185" w:rsidRDefault="00B27367" w:rsidP="002C0185">
            <w:pPr>
              <w:pStyle w:val="Listaszerbekezds"/>
              <w:numPr>
                <w:ilvl w:val="0"/>
                <w:numId w:val="2"/>
              </w:numPr>
              <w:spacing w:after="0" w:line="240" w:lineRule="auto"/>
              <w:ind w:right="9"/>
              <w:rPr>
                <w:rFonts w:ascii="Times New Roman" w:hAnsi="Times New Roman" w:cs="Times New Roman"/>
              </w:rPr>
            </w:pPr>
            <w:r w:rsidRPr="002C0185">
              <w:rPr>
                <w:rFonts w:ascii="Times New Roman" w:hAnsi="Times New Roman" w:cs="Times New Roman"/>
              </w:rPr>
              <w:t>A Kötelezett kiköti, hogy az általa nyújtott vagyoni szolgáltatás</w:t>
            </w:r>
            <w:r w:rsidR="00814C46" w:rsidRPr="002C0185">
              <w:rPr>
                <w:rFonts w:ascii="Times New Roman" w:hAnsi="Times New Roman" w:cs="Times New Roman"/>
              </w:rPr>
              <w:t>ok</w:t>
            </w:r>
            <w:r w:rsidRPr="002C0185">
              <w:rPr>
                <w:rFonts w:ascii="Times New Roman" w:hAnsi="Times New Roman" w:cs="Times New Roman"/>
              </w:rPr>
              <w:t xml:space="preserve"> kizárólag a jelen szerződés </w:t>
            </w:r>
            <w:r w:rsidR="00814C46" w:rsidRPr="002C0185">
              <w:rPr>
                <w:rFonts w:ascii="Times New Roman" w:hAnsi="Times New Roman" w:cs="Times New Roman"/>
              </w:rPr>
              <w:t>szerinti</w:t>
            </w:r>
            <w:r w:rsidRPr="002C0185">
              <w:rPr>
                <w:rFonts w:ascii="Times New Roman" w:hAnsi="Times New Roman" w:cs="Times New Roman"/>
              </w:rPr>
              <w:t xml:space="preserve"> közérdekű célra fordítható</w:t>
            </w:r>
            <w:r w:rsidR="00814C46" w:rsidRPr="002C0185">
              <w:rPr>
                <w:rFonts w:ascii="Times New Roman" w:hAnsi="Times New Roman" w:cs="Times New Roman"/>
              </w:rPr>
              <w:t>k</w:t>
            </w:r>
            <w:r w:rsidRPr="002C0185">
              <w:rPr>
                <w:rFonts w:ascii="Times New Roman" w:hAnsi="Times New Roman" w:cs="Times New Roman"/>
              </w:rPr>
              <w:t>.</w:t>
            </w:r>
            <w:r w:rsidR="00814C46" w:rsidRPr="002C0185">
              <w:rPr>
                <w:rFonts w:ascii="Times New Roman" w:hAnsi="Times New Roman" w:cs="Times New Roman"/>
              </w:rPr>
              <w:t xml:space="preserve"> Felek megállapodnak, hogy</w:t>
            </w:r>
            <w:r w:rsidR="00C20DEB" w:rsidRPr="002C0185">
              <w:rPr>
                <w:rFonts w:ascii="Times New Roman" w:hAnsi="Times New Roman" w:cs="Times New Roman"/>
              </w:rPr>
              <w:t xml:space="preserve"> a Jogosultak az általuk vállalt közérdekű kötelezettségvállalásokat a</w:t>
            </w:r>
            <w:r w:rsidR="00764938">
              <w:rPr>
                <w:rFonts w:ascii="Times New Roman" w:hAnsi="Times New Roman" w:cs="Times New Roman"/>
              </w:rPr>
              <w:t xml:space="preserve"> </w:t>
            </w:r>
            <w:ins w:id="11" w:author="SÜI" w:date="2020-06-23T10:29:00Z">
              <w:r w:rsidR="00764938">
                <w:rPr>
                  <w:rFonts w:ascii="Times New Roman" w:hAnsi="Times New Roman" w:cs="Times New Roman"/>
                </w:rPr>
                <w:t>Kötelezett általi utolsó részlet</w:t>
              </w:r>
            </w:ins>
            <w:ins w:id="12" w:author="SÜI" w:date="2020-06-23T10:30:00Z">
              <w:r w:rsidR="00764938">
                <w:rPr>
                  <w:rFonts w:ascii="Times New Roman" w:hAnsi="Times New Roman" w:cs="Times New Roman"/>
                </w:rPr>
                <w:t xml:space="preserve"> ki</w:t>
              </w:r>
            </w:ins>
            <w:ins w:id="13" w:author="SÜI" w:date="2020-06-23T10:29:00Z">
              <w:r w:rsidR="00764938">
                <w:rPr>
                  <w:rFonts w:ascii="Times New Roman" w:hAnsi="Times New Roman" w:cs="Times New Roman"/>
                </w:rPr>
                <w:t>fizetés</w:t>
              </w:r>
            </w:ins>
            <w:ins w:id="14" w:author="SÜI" w:date="2020-06-23T10:30:00Z">
              <w:r w:rsidR="00764938">
                <w:rPr>
                  <w:rFonts w:ascii="Times New Roman" w:hAnsi="Times New Roman" w:cs="Times New Roman"/>
                </w:rPr>
                <w:t>é</w:t>
              </w:r>
            </w:ins>
            <w:ins w:id="15" w:author="SÜI" w:date="2020-06-23T10:29:00Z">
              <w:r w:rsidR="00764938">
                <w:rPr>
                  <w:rFonts w:ascii="Times New Roman" w:hAnsi="Times New Roman" w:cs="Times New Roman"/>
                </w:rPr>
                <w:t>től sz</w:t>
              </w:r>
            </w:ins>
            <w:ins w:id="16" w:author="SÜI" w:date="2020-06-23T10:30:00Z">
              <w:r w:rsidR="00764938">
                <w:rPr>
                  <w:rFonts w:ascii="Times New Roman" w:hAnsi="Times New Roman" w:cs="Times New Roman"/>
                </w:rPr>
                <w:t>ámított két éven belül</w:t>
              </w:r>
            </w:ins>
            <w:del w:id="17" w:author="SÜI" w:date="2020-06-23T10:30:00Z">
              <w:r w:rsidR="00C20DEB" w:rsidRPr="002C0185" w:rsidDel="00764938">
                <w:rPr>
                  <w:rFonts w:ascii="Times New Roman" w:hAnsi="Times New Roman" w:cs="Times New Roman"/>
                </w:rPr>
                <w:delText xml:space="preserve"> *** napjáig</w:delText>
              </w:r>
            </w:del>
            <w:r w:rsidR="00C20DEB" w:rsidRPr="002C0185">
              <w:rPr>
                <w:rFonts w:ascii="Times New Roman" w:hAnsi="Times New Roman" w:cs="Times New Roman"/>
              </w:rPr>
              <w:t xml:space="preserve"> kötelesek </w:t>
            </w:r>
            <w:r w:rsidR="00BF14BD">
              <w:rPr>
                <w:rFonts w:ascii="Times New Roman" w:hAnsi="Times New Roman" w:cs="Times New Roman"/>
              </w:rPr>
              <w:t xml:space="preserve">a Kötelezett által elfogadott minőségben és mértékben </w:t>
            </w:r>
            <w:r w:rsidR="00C20DEB" w:rsidRPr="002C0185">
              <w:rPr>
                <w:rFonts w:ascii="Times New Roman" w:hAnsi="Times New Roman" w:cs="Times New Roman"/>
              </w:rPr>
              <w:t>megvalósítani.</w:t>
            </w:r>
          </w:p>
        </w:tc>
        <w:tc>
          <w:tcPr>
            <w:tcW w:w="4531" w:type="dxa"/>
          </w:tcPr>
          <w:p w14:paraId="62E77EA5" w14:textId="423F36B1" w:rsidR="00B27367" w:rsidRDefault="00486C1F" w:rsidP="007C29C2">
            <w:pPr>
              <w:pStyle w:val="Listaszerbekezds"/>
              <w:numPr>
                <w:ilvl w:val="0"/>
                <w:numId w:val="7"/>
              </w:numPr>
              <w:spacing w:after="0" w:line="240" w:lineRule="auto"/>
              <w:ind w:right="9"/>
              <w:rPr>
                <w:rFonts w:ascii="Times New Roman" w:hAnsi="Times New Roman" w:cs="Times New Roman"/>
                <w:lang w:val="de-AT"/>
              </w:rPr>
            </w:pPr>
            <w:r w:rsidRPr="002C0185">
              <w:rPr>
                <w:rFonts w:ascii="Times New Roman" w:hAnsi="Times New Roman" w:cs="Times New Roman"/>
                <w:lang w:val="de-AT"/>
              </w:rPr>
              <w:t xml:space="preserve">Die vom Verpflichteten gebotene </w:t>
            </w:r>
            <w:r w:rsidR="00EA45D1">
              <w:rPr>
                <w:rFonts w:ascii="Times New Roman" w:hAnsi="Times New Roman" w:cs="Times New Roman"/>
                <w:lang w:val="de-AT"/>
              </w:rPr>
              <w:t>Widmungen</w:t>
            </w:r>
            <w:r w:rsidRPr="002C0185">
              <w:rPr>
                <w:rFonts w:ascii="Times New Roman" w:hAnsi="Times New Roman" w:cs="Times New Roman"/>
                <w:lang w:val="de-AT"/>
              </w:rPr>
              <w:t xml:space="preserve"> k</w:t>
            </w:r>
            <w:r w:rsidR="00EA45D1">
              <w:rPr>
                <w:rFonts w:ascii="Times New Roman" w:hAnsi="Times New Roman" w:cs="Times New Roman"/>
                <w:lang w:val="de-AT"/>
              </w:rPr>
              <w:t>önnen</w:t>
            </w:r>
            <w:r w:rsidRPr="002C0185">
              <w:rPr>
                <w:rFonts w:ascii="Times New Roman" w:hAnsi="Times New Roman" w:cs="Times New Roman"/>
                <w:lang w:val="de-AT"/>
              </w:rPr>
              <w:t xml:space="preserve"> ausschlie</w:t>
            </w:r>
            <w:r w:rsidR="00EA45D1">
              <w:rPr>
                <w:rFonts w:ascii="Times New Roman" w:hAnsi="Times New Roman" w:cs="Times New Roman"/>
                <w:lang w:val="de-AT"/>
              </w:rPr>
              <w:t>ß</w:t>
            </w:r>
            <w:r w:rsidRPr="002C0185">
              <w:rPr>
                <w:rFonts w:ascii="Times New Roman" w:hAnsi="Times New Roman" w:cs="Times New Roman"/>
                <w:lang w:val="de-AT"/>
              </w:rPr>
              <w:t xml:space="preserve">lich für </w:t>
            </w:r>
            <w:del w:id="18" w:author="SÜI" w:date="2020-06-23T10:30:00Z">
              <w:r w:rsidR="00CD08DB" w:rsidDel="00764938">
                <w:rPr>
                  <w:rFonts w:ascii="Times New Roman" w:hAnsi="Times New Roman" w:cs="Times New Roman"/>
                  <w:lang w:val="de-AT"/>
                </w:rPr>
                <w:delText xml:space="preserve"> </w:delText>
              </w:r>
            </w:del>
            <w:r w:rsidR="00CD08DB">
              <w:rPr>
                <w:rFonts w:ascii="Times New Roman" w:hAnsi="Times New Roman" w:cs="Times New Roman"/>
                <w:lang w:val="de-AT"/>
              </w:rPr>
              <w:t>in diesem</w:t>
            </w:r>
            <w:r w:rsidRPr="002C0185">
              <w:rPr>
                <w:rFonts w:ascii="Times New Roman" w:hAnsi="Times New Roman" w:cs="Times New Roman"/>
                <w:lang w:val="de-AT"/>
              </w:rPr>
              <w:t xml:space="preserve"> Vertrag bestimmten </w:t>
            </w:r>
            <w:r w:rsidR="00CD08DB">
              <w:rPr>
                <w:rFonts w:ascii="Times New Roman" w:hAnsi="Times New Roman" w:cs="Times New Roman"/>
                <w:lang w:val="de-AT"/>
              </w:rPr>
              <w:t xml:space="preserve">gemeinnützigen </w:t>
            </w:r>
            <w:r w:rsidRPr="002C0185">
              <w:rPr>
                <w:rFonts w:ascii="Times New Roman" w:hAnsi="Times New Roman" w:cs="Times New Roman"/>
                <w:lang w:val="de-AT"/>
              </w:rPr>
              <w:t>Zweck</w:t>
            </w:r>
            <w:r w:rsidR="00CD08DB">
              <w:rPr>
                <w:rFonts w:ascii="Times New Roman" w:hAnsi="Times New Roman" w:cs="Times New Roman"/>
                <w:lang w:val="de-AT"/>
              </w:rPr>
              <w:t>e</w:t>
            </w:r>
            <w:r w:rsidRPr="002C0185">
              <w:rPr>
                <w:rFonts w:ascii="Times New Roman" w:hAnsi="Times New Roman" w:cs="Times New Roman"/>
                <w:lang w:val="de-AT"/>
              </w:rPr>
              <w:t xml:space="preserve"> eingesetzt werden.</w:t>
            </w:r>
            <w:r w:rsidR="00CD08DB">
              <w:rPr>
                <w:rFonts w:ascii="Times New Roman" w:hAnsi="Times New Roman" w:cs="Times New Roman"/>
                <w:lang w:val="de-AT"/>
              </w:rPr>
              <w:t xml:space="preserve"> Die Parteien vereinbaren, dass die </w:t>
            </w:r>
            <w:r w:rsidR="00F745CB">
              <w:rPr>
                <w:rFonts w:ascii="Times New Roman" w:hAnsi="Times New Roman" w:cs="Times New Roman"/>
                <w:lang w:val="de-AT"/>
              </w:rPr>
              <w:t>Berechtigten</w:t>
            </w:r>
            <w:r w:rsidR="00CD08DB">
              <w:rPr>
                <w:rFonts w:ascii="Times New Roman" w:hAnsi="Times New Roman" w:cs="Times New Roman"/>
                <w:lang w:val="de-AT"/>
              </w:rPr>
              <w:t xml:space="preserve"> die gemeinnützigen Verpflichtungen </w:t>
            </w:r>
            <w:ins w:id="19" w:author="SÜI" w:date="2020-06-23T10:30:00Z">
              <w:r w:rsidR="00764938">
                <w:rPr>
                  <w:rFonts w:ascii="Times New Roman" w:hAnsi="Times New Roman" w:cs="Times New Roman"/>
                  <w:lang w:val="de-AT"/>
                </w:rPr>
                <w:t xml:space="preserve">binnen zwei Jahren ab der Zahlung der letzten Rate durch den </w:t>
              </w:r>
              <w:r w:rsidR="00940386">
                <w:rPr>
                  <w:rFonts w:ascii="Times New Roman" w:hAnsi="Times New Roman" w:cs="Times New Roman"/>
                  <w:lang w:val="de-AT"/>
                </w:rPr>
                <w:t xml:space="preserve">Verpflichteten </w:t>
              </w:r>
            </w:ins>
            <w:del w:id="20" w:author="SÜI" w:date="2020-06-23T10:30:00Z">
              <w:r w:rsidR="00CD08DB" w:rsidDel="00940386">
                <w:rPr>
                  <w:rFonts w:ascii="Times New Roman" w:hAnsi="Times New Roman" w:cs="Times New Roman"/>
                  <w:lang w:val="de-AT"/>
                </w:rPr>
                <w:delText xml:space="preserve">bis zum *** </w:delText>
              </w:r>
            </w:del>
            <w:r w:rsidR="00CD08DB">
              <w:rPr>
                <w:rFonts w:ascii="Times New Roman" w:hAnsi="Times New Roman" w:cs="Times New Roman"/>
                <w:lang w:val="de-AT"/>
              </w:rPr>
              <w:t xml:space="preserve">in </w:t>
            </w:r>
            <w:r w:rsidR="006563BC">
              <w:rPr>
                <w:rFonts w:ascii="Times New Roman" w:hAnsi="Times New Roman" w:cs="Times New Roman"/>
                <w:lang w:val="de-AT"/>
              </w:rPr>
              <w:t>vo</w:t>
            </w:r>
            <w:r w:rsidR="00F745CB">
              <w:rPr>
                <w:rFonts w:ascii="Times New Roman" w:hAnsi="Times New Roman" w:cs="Times New Roman"/>
                <w:lang w:val="de-AT"/>
              </w:rPr>
              <w:t>m Verpflichteten</w:t>
            </w:r>
            <w:r w:rsidR="006563BC">
              <w:rPr>
                <w:rFonts w:ascii="Times New Roman" w:hAnsi="Times New Roman" w:cs="Times New Roman"/>
                <w:lang w:val="de-AT"/>
              </w:rPr>
              <w:t xml:space="preserve"> akzeptierten Qualität und Ausmaß zu verwirklichen haben.</w:t>
            </w:r>
          </w:p>
          <w:p w14:paraId="18A068EC" w14:textId="52F6D8C9" w:rsidR="00AB05E8" w:rsidRPr="002C0185" w:rsidRDefault="00AB05E8" w:rsidP="00AB05E8">
            <w:pPr>
              <w:pStyle w:val="Listaszerbekezds"/>
              <w:spacing w:after="0" w:line="240" w:lineRule="auto"/>
              <w:ind w:left="360" w:right="9" w:firstLine="0"/>
              <w:rPr>
                <w:rFonts w:ascii="Times New Roman" w:hAnsi="Times New Roman" w:cs="Times New Roman"/>
                <w:lang w:val="de-AT"/>
              </w:rPr>
            </w:pPr>
          </w:p>
        </w:tc>
      </w:tr>
      <w:tr w:rsidR="00B27367" w:rsidRPr="002C0185" w14:paraId="177B2DEB" w14:textId="77777777" w:rsidTr="00B27367">
        <w:tc>
          <w:tcPr>
            <w:tcW w:w="4531" w:type="dxa"/>
          </w:tcPr>
          <w:p w14:paraId="1BBFB856" w14:textId="77777777" w:rsidR="00B27367" w:rsidRDefault="00B27367" w:rsidP="007C29C2">
            <w:pPr>
              <w:pStyle w:val="Listaszerbekezds"/>
              <w:numPr>
                <w:ilvl w:val="0"/>
                <w:numId w:val="7"/>
              </w:numPr>
              <w:spacing w:after="0" w:line="240" w:lineRule="auto"/>
              <w:ind w:right="9"/>
              <w:rPr>
                <w:rFonts w:ascii="Times New Roman" w:hAnsi="Times New Roman" w:cs="Times New Roman"/>
              </w:rPr>
            </w:pPr>
            <w:r w:rsidRPr="002C0185">
              <w:rPr>
                <w:rFonts w:ascii="Times New Roman" w:hAnsi="Times New Roman" w:cs="Times New Roman"/>
              </w:rPr>
              <w:t xml:space="preserve">Felek rögzítik, hogy a jelen szerződés szerinti </w:t>
            </w:r>
            <w:r w:rsidR="006C63B6" w:rsidRPr="002C0185">
              <w:rPr>
                <w:rFonts w:ascii="Times New Roman" w:hAnsi="Times New Roman" w:cs="Times New Roman"/>
              </w:rPr>
              <w:t xml:space="preserve">pénzbeli hozzájárulásért </w:t>
            </w:r>
            <w:r w:rsidRPr="002C0185">
              <w:rPr>
                <w:rFonts w:ascii="Times New Roman" w:hAnsi="Times New Roman" w:cs="Times New Roman"/>
              </w:rPr>
              <w:t>Kötelezett semmilyen közvetlen vagy közvetett ellenszolgáltatást nem követelhet és nem is kaphat.</w:t>
            </w:r>
          </w:p>
          <w:p w14:paraId="7BAD7D0D" w14:textId="359477AB" w:rsidR="007C29C2" w:rsidRPr="002C0185" w:rsidRDefault="007C29C2" w:rsidP="007C29C2">
            <w:pPr>
              <w:pStyle w:val="Listaszerbekezds"/>
              <w:spacing w:after="0" w:line="240" w:lineRule="auto"/>
              <w:ind w:left="360" w:right="9" w:firstLine="0"/>
              <w:rPr>
                <w:rFonts w:ascii="Times New Roman" w:hAnsi="Times New Roman" w:cs="Times New Roman"/>
              </w:rPr>
            </w:pPr>
          </w:p>
        </w:tc>
        <w:tc>
          <w:tcPr>
            <w:tcW w:w="4531" w:type="dxa"/>
          </w:tcPr>
          <w:p w14:paraId="49A3442C" w14:textId="77777777" w:rsidR="00B27367" w:rsidRPr="002C0185" w:rsidRDefault="00486C1F" w:rsidP="007C29C2">
            <w:pPr>
              <w:pStyle w:val="Listaszerbekezds"/>
              <w:numPr>
                <w:ilvl w:val="0"/>
                <w:numId w:val="3"/>
              </w:numPr>
              <w:spacing w:after="0" w:line="240" w:lineRule="auto"/>
              <w:ind w:right="9"/>
              <w:rPr>
                <w:rFonts w:ascii="Times New Roman" w:hAnsi="Times New Roman" w:cs="Times New Roman"/>
                <w:lang w:val="de-AT"/>
              </w:rPr>
            </w:pPr>
            <w:r w:rsidRPr="002C0185">
              <w:rPr>
                <w:rFonts w:ascii="Times New Roman" w:hAnsi="Times New Roman" w:cs="Times New Roman"/>
                <w:lang w:val="de-AT"/>
              </w:rPr>
              <w:t xml:space="preserve">Die Parteien stellen fest, dass der Verpflichtete für die in diesem Vertrag bestimmte </w:t>
            </w:r>
            <w:r w:rsidR="00236B15">
              <w:rPr>
                <w:rFonts w:ascii="Times New Roman" w:hAnsi="Times New Roman" w:cs="Times New Roman"/>
                <w:lang w:val="de-AT"/>
              </w:rPr>
              <w:t>Widmung</w:t>
            </w:r>
            <w:r w:rsidR="00236B15" w:rsidRPr="002C0185">
              <w:rPr>
                <w:rFonts w:ascii="Times New Roman" w:hAnsi="Times New Roman" w:cs="Times New Roman"/>
                <w:lang w:val="de-AT"/>
              </w:rPr>
              <w:t xml:space="preserve"> </w:t>
            </w:r>
            <w:r w:rsidRPr="002C0185">
              <w:rPr>
                <w:rFonts w:ascii="Times New Roman" w:hAnsi="Times New Roman" w:cs="Times New Roman"/>
                <w:lang w:val="de-AT"/>
              </w:rPr>
              <w:t xml:space="preserve">keine direkte </w:t>
            </w:r>
            <w:r w:rsidR="00236B15">
              <w:rPr>
                <w:rFonts w:ascii="Times New Roman" w:hAnsi="Times New Roman" w:cs="Times New Roman"/>
                <w:lang w:val="de-AT"/>
              </w:rPr>
              <w:t>o</w:t>
            </w:r>
            <w:r w:rsidRPr="002C0185">
              <w:rPr>
                <w:rFonts w:ascii="Times New Roman" w:hAnsi="Times New Roman" w:cs="Times New Roman"/>
                <w:lang w:val="de-AT"/>
              </w:rPr>
              <w:t>der indirekte Gegenleistung verlangen und erhalten kann.</w:t>
            </w:r>
          </w:p>
        </w:tc>
      </w:tr>
      <w:tr w:rsidR="00B27367" w:rsidRPr="002C0185" w14:paraId="763CA6B1" w14:textId="77777777" w:rsidTr="00B27367">
        <w:tc>
          <w:tcPr>
            <w:tcW w:w="4531" w:type="dxa"/>
          </w:tcPr>
          <w:p w14:paraId="6B9D535B" w14:textId="77777777" w:rsidR="00B27367" w:rsidRPr="002C0185" w:rsidRDefault="00B27367" w:rsidP="002C0185">
            <w:pPr>
              <w:pStyle w:val="Listaszerbekezds"/>
              <w:numPr>
                <w:ilvl w:val="0"/>
                <w:numId w:val="3"/>
              </w:numPr>
              <w:spacing w:after="0" w:line="240" w:lineRule="auto"/>
              <w:ind w:right="9"/>
              <w:rPr>
                <w:rFonts w:ascii="Times New Roman" w:hAnsi="Times New Roman" w:cs="Times New Roman"/>
              </w:rPr>
            </w:pPr>
            <w:r w:rsidRPr="002C0185">
              <w:rPr>
                <w:rFonts w:ascii="Times New Roman" w:hAnsi="Times New Roman" w:cs="Times New Roman"/>
              </w:rPr>
              <w:t xml:space="preserve">A jelen kötelezettségvállalás </w:t>
            </w:r>
            <w:r w:rsidR="00375804" w:rsidRPr="002C0185">
              <w:rPr>
                <w:rFonts w:ascii="Times New Roman" w:hAnsi="Times New Roman" w:cs="Times New Roman"/>
              </w:rPr>
              <w:t xml:space="preserve">nem </w:t>
            </w:r>
            <w:r w:rsidRPr="002C0185">
              <w:rPr>
                <w:rFonts w:ascii="Times New Roman" w:hAnsi="Times New Roman" w:cs="Times New Roman"/>
              </w:rPr>
              <w:t>szűnik</w:t>
            </w:r>
            <w:r w:rsidR="00375804" w:rsidRPr="002C0185">
              <w:rPr>
                <w:rFonts w:ascii="Times New Roman" w:hAnsi="Times New Roman" w:cs="Times New Roman"/>
              </w:rPr>
              <w:t xml:space="preserve"> meg</w:t>
            </w:r>
            <w:r w:rsidRPr="002C0185">
              <w:rPr>
                <w:rFonts w:ascii="Times New Roman" w:hAnsi="Times New Roman" w:cs="Times New Roman"/>
              </w:rPr>
              <w:t xml:space="preserve"> a Kötelezett jogutód nélküli megszűnésével, </w:t>
            </w:r>
            <w:r w:rsidR="00375804" w:rsidRPr="002C0185">
              <w:rPr>
                <w:rFonts w:ascii="Times New Roman" w:hAnsi="Times New Roman" w:cs="Times New Roman"/>
              </w:rPr>
              <w:t>de megszűnik</w:t>
            </w:r>
            <w:r w:rsidRPr="002C0185">
              <w:rPr>
                <w:rFonts w:ascii="Times New Roman" w:hAnsi="Times New Roman" w:cs="Times New Roman"/>
              </w:rPr>
              <w:t xml:space="preserve"> annak a célnak a </w:t>
            </w:r>
            <w:r w:rsidRPr="002C0185">
              <w:rPr>
                <w:rFonts w:ascii="Times New Roman" w:hAnsi="Times New Roman" w:cs="Times New Roman"/>
              </w:rPr>
              <w:lastRenderedPageBreak/>
              <w:t>megvalósítása, amire a szolgáltatást fordítani kell, a továbbiakban nem lehetséges. Ha a kötelezettség a cél megvalósulása vagy lehetetlenné válása miatt szűnt meg, a fel nem használt szolgáltatásokat a Kötelezett részére vissza kell szolgáltatni. Ugyanígy kell eljárni akkor is, ha a jelen szerződés szerinti céltól eltérő felhasználás történt.</w:t>
            </w:r>
          </w:p>
        </w:tc>
        <w:tc>
          <w:tcPr>
            <w:tcW w:w="4531" w:type="dxa"/>
          </w:tcPr>
          <w:p w14:paraId="1E9EB17E" w14:textId="77777777" w:rsidR="00B27367" w:rsidRDefault="00486C1F" w:rsidP="00AB05E8">
            <w:pPr>
              <w:pStyle w:val="Listaszerbekezds"/>
              <w:numPr>
                <w:ilvl w:val="0"/>
                <w:numId w:val="4"/>
              </w:numPr>
              <w:spacing w:after="0" w:line="240" w:lineRule="auto"/>
              <w:ind w:right="9"/>
              <w:rPr>
                <w:rFonts w:ascii="Times New Roman" w:hAnsi="Times New Roman" w:cs="Times New Roman"/>
                <w:lang w:val="de-AT"/>
              </w:rPr>
            </w:pPr>
            <w:r w:rsidRPr="002C0185">
              <w:rPr>
                <w:rFonts w:ascii="Times New Roman" w:hAnsi="Times New Roman" w:cs="Times New Roman"/>
                <w:lang w:val="de-AT"/>
              </w:rPr>
              <w:lastRenderedPageBreak/>
              <w:t xml:space="preserve">Die Verpflichtung erlischt </w:t>
            </w:r>
            <w:r w:rsidR="00236B15">
              <w:rPr>
                <w:rFonts w:ascii="Times New Roman" w:hAnsi="Times New Roman" w:cs="Times New Roman"/>
                <w:lang w:val="de-AT"/>
              </w:rPr>
              <w:t xml:space="preserve">nicht </w:t>
            </w:r>
            <w:r w:rsidRPr="002C0185">
              <w:rPr>
                <w:rFonts w:ascii="Times New Roman" w:hAnsi="Times New Roman" w:cs="Times New Roman"/>
                <w:lang w:val="de-AT"/>
              </w:rPr>
              <w:t>mit Auflösung des Verpflichteten ohne Rechtsnachfolger,</w:t>
            </w:r>
            <w:r w:rsidR="00F745CB">
              <w:rPr>
                <w:rFonts w:ascii="Times New Roman" w:hAnsi="Times New Roman" w:cs="Times New Roman"/>
                <w:lang w:val="de-AT"/>
              </w:rPr>
              <w:t xml:space="preserve"> erlischt aber,</w:t>
            </w:r>
            <w:r w:rsidRPr="002C0185">
              <w:rPr>
                <w:rFonts w:ascii="Times New Roman" w:hAnsi="Times New Roman" w:cs="Times New Roman"/>
                <w:lang w:val="de-AT"/>
              </w:rPr>
              <w:t xml:space="preserve"> wenn der </w:t>
            </w:r>
            <w:r w:rsidRPr="002C0185">
              <w:rPr>
                <w:rFonts w:ascii="Times New Roman" w:hAnsi="Times New Roman" w:cs="Times New Roman"/>
                <w:lang w:val="de-AT"/>
              </w:rPr>
              <w:lastRenderedPageBreak/>
              <w:t>Realisierung des Zwecks der Verpflichtungsübernahme nicht mehr mög</w:t>
            </w:r>
            <w:r w:rsidR="00050101">
              <w:rPr>
                <w:rFonts w:ascii="Times New Roman" w:hAnsi="Times New Roman" w:cs="Times New Roman"/>
                <w:lang w:val="de-AT"/>
              </w:rPr>
              <w:t>l</w:t>
            </w:r>
            <w:r w:rsidRPr="002C0185">
              <w:rPr>
                <w:rFonts w:ascii="Times New Roman" w:hAnsi="Times New Roman" w:cs="Times New Roman"/>
                <w:lang w:val="de-AT"/>
              </w:rPr>
              <w:t>ich ist. Er</w:t>
            </w:r>
            <w:r w:rsidR="00050101">
              <w:rPr>
                <w:rFonts w:ascii="Times New Roman" w:hAnsi="Times New Roman" w:cs="Times New Roman"/>
                <w:lang w:val="de-AT"/>
              </w:rPr>
              <w:t>l</w:t>
            </w:r>
            <w:r w:rsidRPr="002C0185">
              <w:rPr>
                <w:rFonts w:ascii="Times New Roman" w:hAnsi="Times New Roman" w:cs="Times New Roman"/>
                <w:lang w:val="de-AT"/>
              </w:rPr>
              <w:t xml:space="preserve">ischt die Verpflichtung infolge der Realisierung </w:t>
            </w:r>
            <w:r w:rsidR="00050101">
              <w:rPr>
                <w:rFonts w:ascii="Times New Roman" w:hAnsi="Times New Roman" w:cs="Times New Roman"/>
                <w:lang w:val="de-AT"/>
              </w:rPr>
              <w:t>o</w:t>
            </w:r>
            <w:r w:rsidRPr="002C0185">
              <w:rPr>
                <w:rFonts w:ascii="Times New Roman" w:hAnsi="Times New Roman" w:cs="Times New Roman"/>
                <w:lang w:val="de-AT"/>
              </w:rPr>
              <w:t>der des Unmöglichwerdens des Zwecks, sind die nicht verwendeten Leistungen an den Verpflichteten zurückzugeben. Das gleiche gilt, wenn eine Verwendung unterschiedlich von dem im Vertrag bestimmten Zweck erfolgt.</w:t>
            </w:r>
          </w:p>
          <w:p w14:paraId="0D93B2BD" w14:textId="65F261CC" w:rsidR="00AB05E8" w:rsidRPr="002C0185" w:rsidRDefault="00AB05E8" w:rsidP="00AB05E8">
            <w:pPr>
              <w:pStyle w:val="Listaszerbekezds"/>
              <w:spacing w:after="0" w:line="240" w:lineRule="auto"/>
              <w:ind w:left="360" w:right="9" w:firstLine="0"/>
              <w:rPr>
                <w:rFonts w:ascii="Times New Roman" w:hAnsi="Times New Roman" w:cs="Times New Roman"/>
                <w:lang w:val="de-AT"/>
              </w:rPr>
            </w:pPr>
          </w:p>
        </w:tc>
      </w:tr>
      <w:tr w:rsidR="00B27367" w:rsidRPr="002C0185" w14:paraId="40418ABC" w14:textId="77777777" w:rsidTr="00B27367">
        <w:tc>
          <w:tcPr>
            <w:tcW w:w="4531" w:type="dxa"/>
          </w:tcPr>
          <w:p w14:paraId="0FD3D0AF" w14:textId="77777777" w:rsidR="00B27367" w:rsidRPr="002C0185" w:rsidRDefault="00B27367" w:rsidP="002C0185">
            <w:pPr>
              <w:pStyle w:val="Listaszerbekezds"/>
              <w:numPr>
                <w:ilvl w:val="0"/>
                <w:numId w:val="4"/>
              </w:numPr>
              <w:spacing w:after="0" w:line="240" w:lineRule="auto"/>
              <w:ind w:right="9"/>
              <w:rPr>
                <w:rFonts w:ascii="Times New Roman" w:hAnsi="Times New Roman" w:cs="Times New Roman"/>
              </w:rPr>
            </w:pPr>
            <w:r w:rsidRPr="002C0185">
              <w:rPr>
                <w:rFonts w:ascii="Times New Roman" w:hAnsi="Times New Roman" w:cs="Times New Roman"/>
              </w:rPr>
              <w:lastRenderedPageBreak/>
              <w:t xml:space="preserve">Amennyiben a </w:t>
            </w:r>
            <w:r w:rsidR="00106699" w:rsidRPr="002C0185">
              <w:rPr>
                <w:rFonts w:ascii="Times New Roman" w:hAnsi="Times New Roman" w:cs="Times New Roman"/>
              </w:rPr>
              <w:t>jelen szerződés mellékleteiben foglalt közérdekű kötelezettségek</w:t>
            </w:r>
            <w:r w:rsidRPr="002C0185">
              <w:rPr>
                <w:rFonts w:ascii="Times New Roman" w:hAnsi="Times New Roman" w:cs="Times New Roman"/>
              </w:rPr>
              <w:t xml:space="preserve"> megvalósításához a Kötelezett által szolgáltatott vagyoni szolgáltatás nem teljes egészében kerül felhasználásra, akkor a fel nem használt szolgáltatásokat a Kötelezett részére vissza kell szolgáltatni, egyébként a már teljesített szolgáltatás visszakövetelésének nincs helye.</w:t>
            </w:r>
          </w:p>
        </w:tc>
        <w:tc>
          <w:tcPr>
            <w:tcW w:w="4531" w:type="dxa"/>
          </w:tcPr>
          <w:p w14:paraId="4BF99121" w14:textId="77777777" w:rsidR="00B27367" w:rsidRPr="002C0185" w:rsidRDefault="00486C1F" w:rsidP="00AB05E8">
            <w:pPr>
              <w:pStyle w:val="Listaszerbekezds"/>
              <w:numPr>
                <w:ilvl w:val="0"/>
                <w:numId w:val="5"/>
              </w:numPr>
              <w:spacing w:after="0" w:line="240" w:lineRule="auto"/>
              <w:ind w:right="9"/>
              <w:rPr>
                <w:rFonts w:ascii="Times New Roman" w:hAnsi="Times New Roman" w:cs="Times New Roman"/>
                <w:lang w:val="de-AT"/>
              </w:rPr>
            </w:pPr>
            <w:r w:rsidRPr="002C0185">
              <w:rPr>
                <w:rFonts w:ascii="Times New Roman" w:hAnsi="Times New Roman" w:cs="Times New Roman"/>
                <w:lang w:val="de-AT"/>
              </w:rPr>
              <w:t xml:space="preserve">Wird die </w:t>
            </w:r>
            <w:r w:rsidR="002A5049">
              <w:rPr>
                <w:rFonts w:ascii="Times New Roman" w:hAnsi="Times New Roman" w:cs="Times New Roman"/>
                <w:lang w:val="de-AT"/>
              </w:rPr>
              <w:t>Widmung</w:t>
            </w:r>
            <w:r w:rsidRPr="002C0185">
              <w:rPr>
                <w:rFonts w:ascii="Times New Roman" w:hAnsi="Times New Roman" w:cs="Times New Roman"/>
                <w:lang w:val="de-AT"/>
              </w:rPr>
              <w:t xml:space="preserve"> für d</w:t>
            </w:r>
            <w:r w:rsidR="002A5049">
              <w:rPr>
                <w:rFonts w:ascii="Times New Roman" w:hAnsi="Times New Roman" w:cs="Times New Roman"/>
                <w:lang w:val="de-AT"/>
              </w:rPr>
              <w:t>ie</w:t>
            </w:r>
            <w:r w:rsidRPr="002C0185">
              <w:rPr>
                <w:rFonts w:ascii="Times New Roman" w:hAnsi="Times New Roman" w:cs="Times New Roman"/>
                <w:lang w:val="de-AT"/>
              </w:rPr>
              <w:t xml:space="preserve"> Zweck</w:t>
            </w:r>
            <w:r w:rsidR="002A5049">
              <w:rPr>
                <w:rFonts w:ascii="Times New Roman" w:hAnsi="Times New Roman" w:cs="Times New Roman"/>
                <w:lang w:val="de-AT"/>
              </w:rPr>
              <w:t xml:space="preserve">e in den Anhängen dieses Vertrages </w:t>
            </w:r>
            <w:r w:rsidRPr="002C0185">
              <w:rPr>
                <w:rFonts w:ascii="Times New Roman" w:hAnsi="Times New Roman" w:cs="Times New Roman"/>
                <w:lang w:val="de-AT"/>
              </w:rPr>
              <w:t xml:space="preserve">nicht vollständig verwendet, die nicht in Anspruch genommene </w:t>
            </w:r>
            <w:r w:rsidR="002A5049">
              <w:rPr>
                <w:rFonts w:ascii="Times New Roman" w:hAnsi="Times New Roman" w:cs="Times New Roman"/>
                <w:lang w:val="de-AT"/>
              </w:rPr>
              <w:t>Widmung</w:t>
            </w:r>
            <w:r w:rsidRPr="002C0185">
              <w:rPr>
                <w:rFonts w:ascii="Times New Roman" w:hAnsi="Times New Roman" w:cs="Times New Roman"/>
                <w:lang w:val="de-AT"/>
              </w:rPr>
              <w:t xml:space="preserve"> ist an den Verpflichteten zurückzugeben, andernfalls ist die Rückforderung der bereits erfüllten Dienstleistungen nicht möglich.</w:t>
            </w:r>
          </w:p>
        </w:tc>
      </w:tr>
      <w:tr w:rsidR="00B27367" w:rsidRPr="002C0185" w14:paraId="7A44F7E8" w14:textId="77777777" w:rsidTr="00B27367">
        <w:tc>
          <w:tcPr>
            <w:tcW w:w="4531" w:type="dxa"/>
          </w:tcPr>
          <w:p w14:paraId="2D742FC8" w14:textId="77777777" w:rsidR="00B27367" w:rsidRPr="002C0185" w:rsidRDefault="00B27367" w:rsidP="002A0CB5">
            <w:pPr>
              <w:spacing w:after="0" w:line="240" w:lineRule="auto"/>
              <w:ind w:left="164" w:right="130" w:hanging="10"/>
              <w:jc w:val="center"/>
              <w:rPr>
                <w:rFonts w:ascii="Times New Roman" w:hAnsi="Times New Roman" w:cs="Times New Roman"/>
              </w:rPr>
            </w:pPr>
          </w:p>
          <w:p w14:paraId="5D59CB32" w14:textId="440FD1CB" w:rsidR="00B27367" w:rsidRPr="002C0185" w:rsidRDefault="00B27367" w:rsidP="002C0185">
            <w:pPr>
              <w:pStyle w:val="Listaszerbekezds"/>
              <w:numPr>
                <w:ilvl w:val="0"/>
                <w:numId w:val="4"/>
              </w:numPr>
              <w:spacing w:after="0" w:line="240" w:lineRule="auto"/>
              <w:ind w:right="9"/>
              <w:rPr>
                <w:rFonts w:ascii="Times New Roman" w:hAnsi="Times New Roman" w:cs="Times New Roman"/>
              </w:rPr>
            </w:pPr>
            <w:bookmarkStart w:id="21" w:name="_Hlk43737298"/>
            <w:r w:rsidRPr="002C0185">
              <w:rPr>
                <w:rFonts w:ascii="Times New Roman" w:hAnsi="Times New Roman" w:cs="Times New Roman"/>
              </w:rPr>
              <w:t>A társasági adóról és az osztalékadóról szóló 1996. évi LXXXI. törvény alapján a közérdekű kötelezettségvállalás keretében nyújtott támogatás esetén az adóévben hatályos törvények szerinti kedvezmény (adókedvezmény, adóalap-csökkentés) érvényesíthető. A kedvezményt a társasági adó</w:t>
            </w:r>
            <w:r w:rsidR="00443913">
              <w:rPr>
                <w:rFonts w:ascii="Times New Roman" w:hAnsi="Times New Roman" w:cs="Times New Roman"/>
              </w:rPr>
              <w:t xml:space="preserve"> </w:t>
            </w:r>
            <w:r w:rsidRPr="002C0185">
              <w:rPr>
                <w:rFonts w:ascii="Times New Roman" w:hAnsi="Times New Roman" w:cs="Times New Roman"/>
              </w:rPr>
              <w:t>alanya a közcélú adomány jogosultja által kiállított igazolás birtokában érvényesítheti. Az adókedvezményre jogosító igazolást két péld</w:t>
            </w:r>
            <w:r w:rsidR="00F63D23" w:rsidRPr="002C0185">
              <w:rPr>
                <w:rFonts w:ascii="Times New Roman" w:hAnsi="Times New Roman" w:cs="Times New Roman"/>
              </w:rPr>
              <w:t>á</w:t>
            </w:r>
            <w:r w:rsidRPr="002C0185">
              <w:rPr>
                <w:rFonts w:ascii="Times New Roman" w:hAnsi="Times New Roman" w:cs="Times New Roman"/>
              </w:rPr>
              <w:t>nyban kell ki</w:t>
            </w:r>
            <w:r w:rsidR="00F63D23" w:rsidRPr="002C0185">
              <w:rPr>
                <w:rFonts w:ascii="Times New Roman" w:hAnsi="Times New Roman" w:cs="Times New Roman"/>
              </w:rPr>
              <w:t>á</w:t>
            </w:r>
            <w:r w:rsidRPr="002C0185">
              <w:rPr>
                <w:rFonts w:ascii="Times New Roman" w:hAnsi="Times New Roman" w:cs="Times New Roman"/>
              </w:rPr>
              <w:t>ll</w:t>
            </w:r>
            <w:r w:rsidR="00F63D23" w:rsidRPr="002C0185">
              <w:rPr>
                <w:rFonts w:ascii="Times New Roman" w:hAnsi="Times New Roman" w:cs="Times New Roman"/>
              </w:rPr>
              <w:t>í</w:t>
            </w:r>
            <w:r w:rsidRPr="002C0185">
              <w:rPr>
                <w:rFonts w:ascii="Times New Roman" w:hAnsi="Times New Roman" w:cs="Times New Roman"/>
              </w:rPr>
              <w:t>tani. Az eredeti péld</w:t>
            </w:r>
            <w:r w:rsidR="00F63D23" w:rsidRPr="002C0185">
              <w:rPr>
                <w:rFonts w:ascii="Times New Roman" w:hAnsi="Times New Roman" w:cs="Times New Roman"/>
              </w:rPr>
              <w:t>á</w:t>
            </w:r>
            <w:r w:rsidRPr="002C0185">
              <w:rPr>
                <w:rFonts w:ascii="Times New Roman" w:hAnsi="Times New Roman" w:cs="Times New Roman"/>
              </w:rPr>
              <w:t>nyt a Kötelezett kapja, m</w:t>
            </w:r>
            <w:r w:rsidR="00F63D23" w:rsidRPr="002C0185">
              <w:rPr>
                <w:rFonts w:ascii="Times New Roman" w:hAnsi="Times New Roman" w:cs="Times New Roman"/>
              </w:rPr>
              <w:t>í</w:t>
            </w:r>
            <w:r w:rsidRPr="002C0185">
              <w:rPr>
                <w:rFonts w:ascii="Times New Roman" w:hAnsi="Times New Roman" w:cs="Times New Roman"/>
              </w:rPr>
              <w:t>g a m</w:t>
            </w:r>
            <w:r w:rsidR="00F63D23" w:rsidRPr="002C0185">
              <w:rPr>
                <w:rFonts w:ascii="Times New Roman" w:hAnsi="Times New Roman" w:cs="Times New Roman"/>
              </w:rPr>
              <w:t>á</w:t>
            </w:r>
            <w:r w:rsidRPr="002C0185">
              <w:rPr>
                <w:rFonts w:ascii="Times New Roman" w:hAnsi="Times New Roman" w:cs="Times New Roman"/>
              </w:rPr>
              <w:t>sodpéld</w:t>
            </w:r>
            <w:r w:rsidR="00F63D23" w:rsidRPr="002C0185">
              <w:rPr>
                <w:rFonts w:ascii="Times New Roman" w:hAnsi="Times New Roman" w:cs="Times New Roman"/>
              </w:rPr>
              <w:t>á</w:t>
            </w:r>
            <w:r w:rsidRPr="002C0185">
              <w:rPr>
                <w:rFonts w:ascii="Times New Roman" w:hAnsi="Times New Roman" w:cs="Times New Roman"/>
              </w:rPr>
              <w:t>ny a Jogosultn</w:t>
            </w:r>
            <w:r w:rsidR="00F63D23" w:rsidRPr="002C0185">
              <w:rPr>
                <w:rFonts w:ascii="Times New Roman" w:hAnsi="Times New Roman" w:cs="Times New Roman"/>
              </w:rPr>
              <w:t>á</w:t>
            </w:r>
            <w:r w:rsidRPr="002C0185">
              <w:rPr>
                <w:rFonts w:ascii="Times New Roman" w:hAnsi="Times New Roman" w:cs="Times New Roman"/>
              </w:rPr>
              <w:t>l marad, amelyet mindkét félnek az elévülési id</w:t>
            </w:r>
            <w:r w:rsidR="00F63D23" w:rsidRPr="002C0185">
              <w:rPr>
                <w:rFonts w:ascii="Times New Roman" w:hAnsi="Times New Roman" w:cs="Times New Roman"/>
              </w:rPr>
              <w:t>ő</w:t>
            </w:r>
            <w:r w:rsidRPr="002C0185">
              <w:rPr>
                <w:rFonts w:ascii="Times New Roman" w:hAnsi="Times New Roman" w:cs="Times New Roman"/>
              </w:rPr>
              <w:t xml:space="preserve"> lej</w:t>
            </w:r>
            <w:r w:rsidR="00F63D23" w:rsidRPr="002C0185">
              <w:rPr>
                <w:rFonts w:ascii="Times New Roman" w:hAnsi="Times New Roman" w:cs="Times New Roman"/>
              </w:rPr>
              <w:t>á</w:t>
            </w:r>
            <w:r w:rsidRPr="002C0185">
              <w:rPr>
                <w:rFonts w:ascii="Times New Roman" w:hAnsi="Times New Roman" w:cs="Times New Roman"/>
              </w:rPr>
              <w:t>rt</w:t>
            </w:r>
            <w:r w:rsidR="00F63D23" w:rsidRPr="002C0185">
              <w:rPr>
                <w:rFonts w:ascii="Times New Roman" w:hAnsi="Times New Roman" w:cs="Times New Roman"/>
              </w:rPr>
              <w:t>á</w:t>
            </w:r>
            <w:r w:rsidRPr="002C0185">
              <w:rPr>
                <w:rFonts w:ascii="Times New Roman" w:hAnsi="Times New Roman" w:cs="Times New Roman"/>
              </w:rPr>
              <w:t xml:space="preserve">ig meg kell </w:t>
            </w:r>
            <w:r w:rsidR="00F63D23" w:rsidRPr="002C0185">
              <w:rPr>
                <w:rFonts w:ascii="Times New Roman" w:hAnsi="Times New Roman" w:cs="Times New Roman"/>
              </w:rPr>
              <w:t>ő</w:t>
            </w:r>
            <w:r w:rsidRPr="002C0185">
              <w:rPr>
                <w:rFonts w:ascii="Times New Roman" w:hAnsi="Times New Roman" w:cs="Times New Roman"/>
              </w:rPr>
              <w:t>riznie.</w:t>
            </w:r>
            <w:bookmarkEnd w:id="21"/>
          </w:p>
        </w:tc>
        <w:tc>
          <w:tcPr>
            <w:tcW w:w="4531" w:type="dxa"/>
          </w:tcPr>
          <w:p w14:paraId="58D51833" w14:textId="77777777" w:rsidR="00251E3A" w:rsidRPr="008A0ACD" w:rsidRDefault="00251E3A" w:rsidP="002A0CB5">
            <w:pPr>
              <w:spacing w:after="0" w:line="240" w:lineRule="auto"/>
              <w:rPr>
                <w:rFonts w:ascii="Times New Roman" w:hAnsi="Times New Roman" w:cs="Times New Roman"/>
              </w:rPr>
            </w:pPr>
          </w:p>
          <w:p w14:paraId="020E50F8" w14:textId="77777777" w:rsidR="00B27367" w:rsidRPr="002C0185" w:rsidRDefault="001B4CC1" w:rsidP="00AB05E8">
            <w:pPr>
              <w:pStyle w:val="Listaszerbekezds"/>
              <w:numPr>
                <w:ilvl w:val="0"/>
                <w:numId w:val="6"/>
              </w:numPr>
              <w:spacing w:after="0" w:line="240" w:lineRule="auto"/>
              <w:ind w:right="9"/>
              <w:rPr>
                <w:rFonts w:ascii="Times New Roman" w:hAnsi="Times New Roman" w:cs="Times New Roman"/>
                <w:lang w:val="de-AT"/>
              </w:rPr>
            </w:pPr>
            <w:r>
              <w:rPr>
                <w:rFonts w:ascii="Times New Roman" w:hAnsi="Times New Roman" w:cs="Times New Roman"/>
                <w:lang w:val="de-AT"/>
              </w:rPr>
              <w:t>L</w:t>
            </w:r>
            <w:r w:rsidR="00251E3A" w:rsidRPr="002C0185">
              <w:rPr>
                <w:rFonts w:ascii="Times New Roman" w:hAnsi="Times New Roman" w:cs="Times New Roman"/>
                <w:lang w:val="de-AT"/>
              </w:rPr>
              <w:t xml:space="preserve">aut Gesetz Nr. LXXXI von 1996 über die Körperschaftsteuer und die Dividendensteuer kann im Falle der im Rahmen der gemeinnützigen Verpflichtungsübernahme geleisteten Spende eine Vergünstigung nach den im Steuerjahr gültigen Steuergesetze (Steuervergünstigung, Minderung der Berechnungsgrundlage) geltend gemacht werden. Die Steuervergünstigung kann der Steuerzahler von Körperschaftssteuer im Besitz einer von dem Berechtigten der gemeinnützigen Spende ausgestellten Bescheinigung geltend machen. Die Bescheinigung muss in zwei Exemplare ausgestellt werden. Das Originalexemplar bekommt der Verpflichtete, </w:t>
            </w:r>
            <w:proofErr w:type="gramStart"/>
            <w:r w:rsidR="00251E3A" w:rsidRPr="002C0185">
              <w:rPr>
                <w:rFonts w:ascii="Times New Roman" w:hAnsi="Times New Roman" w:cs="Times New Roman"/>
                <w:lang w:val="de-AT"/>
              </w:rPr>
              <w:t>ein Kopie</w:t>
            </w:r>
            <w:proofErr w:type="gramEnd"/>
            <w:r w:rsidR="00251E3A" w:rsidRPr="002C0185">
              <w:rPr>
                <w:rFonts w:ascii="Times New Roman" w:hAnsi="Times New Roman" w:cs="Times New Roman"/>
                <w:lang w:val="de-AT"/>
              </w:rPr>
              <w:t xml:space="preserve"> der Berechtigte behält, diese müssen beide Parteien bis zum Ablauf der Verjährungsfrist aufbewahren.</w:t>
            </w:r>
          </w:p>
        </w:tc>
      </w:tr>
      <w:tr w:rsidR="00B27367" w:rsidRPr="002C0185" w14:paraId="6284375E" w14:textId="77777777" w:rsidTr="00B27367">
        <w:tc>
          <w:tcPr>
            <w:tcW w:w="4531" w:type="dxa"/>
          </w:tcPr>
          <w:p w14:paraId="42E779DE" w14:textId="77777777" w:rsidR="00F63D23" w:rsidRPr="002C0185" w:rsidRDefault="00F63D23" w:rsidP="002A0CB5">
            <w:pPr>
              <w:spacing w:after="0" w:line="240" w:lineRule="auto"/>
              <w:ind w:left="164" w:right="168" w:hanging="10"/>
              <w:jc w:val="center"/>
              <w:rPr>
                <w:rFonts w:ascii="Times New Roman" w:hAnsi="Times New Roman" w:cs="Times New Roman"/>
              </w:rPr>
            </w:pPr>
          </w:p>
          <w:p w14:paraId="453B0A7F" w14:textId="72027F79" w:rsidR="001708C5" w:rsidRDefault="001708C5" w:rsidP="002C0185">
            <w:pPr>
              <w:pStyle w:val="Listaszerbekezds"/>
              <w:numPr>
                <w:ilvl w:val="0"/>
                <w:numId w:val="4"/>
              </w:numPr>
              <w:spacing w:after="0" w:line="240" w:lineRule="auto"/>
              <w:ind w:right="9"/>
              <w:rPr>
                <w:rFonts w:ascii="Times New Roman" w:hAnsi="Times New Roman" w:cs="Times New Roman"/>
              </w:rPr>
            </w:pPr>
            <w:r w:rsidRPr="002C0185">
              <w:rPr>
                <w:rFonts w:ascii="Times New Roman" w:hAnsi="Times New Roman" w:cs="Times New Roman"/>
              </w:rPr>
              <w:t>Jelen Szerződés kizárólag írásban, a Felek közös akaratából módosítható. A Szerződésben szabályozott kérdésekben az itt írt szabályoktól csak a Felek egyetértésével lehet eltérni.</w:t>
            </w:r>
          </w:p>
          <w:p w14:paraId="64E13A85" w14:textId="53588A7F" w:rsidR="00AB05E8" w:rsidRDefault="00AB05E8" w:rsidP="00AB05E8">
            <w:pPr>
              <w:pStyle w:val="Listaszerbekezds"/>
              <w:spacing w:after="0" w:line="240" w:lineRule="auto"/>
              <w:ind w:left="360" w:right="9" w:firstLine="0"/>
              <w:rPr>
                <w:rFonts w:ascii="Times New Roman" w:hAnsi="Times New Roman" w:cs="Times New Roman"/>
              </w:rPr>
            </w:pPr>
          </w:p>
          <w:p w14:paraId="06C61DFB" w14:textId="7978D29D" w:rsidR="00AB05E8" w:rsidRDefault="00AB05E8" w:rsidP="00AB05E8">
            <w:pPr>
              <w:pStyle w:val="Listaszerbekezds"/>
              <w:spacing w:after="0" w:line="240" w:lineRule="auto"/>
              <w:ind w:left="360" w:right="9" w:firstLine="0"/>
              <w:rPr>
                <w:rFonts w:ascii="Times New Roman" w:hAnsi="Times New Roman" w:cs="Times New Roman"/>
              </w:rPr>
            </w:pPr>
          </w:p>
          <w:p w14:paraId="2B34C639" w14:textId="77777777" w:rsidR="00AB05E8" w:rsidRPr="002C0185" w:rsidRDefault="00AB05E8" w:rsidP="00AB05E8">
            <w:pPr>
              <w:pStyle w:val="Listaszerbekezds"/>
              <w:spacing w:after="0" w:line="240" w:lineRule="auto"/>
              <w:ind w:left="360" w:right="9" w:firstLine="0"/>
              <w:rPr>
                <w:rFonts w:ascii="Times New Roman" w:hAnsi="Times New Roman" w:cs="Times New Roman"/>
              </w:rPr>
            </w:pPr>
          </w:p>
          <w:p w14:paraId="050E839B" w14:textId="2F8EDA02" w:rsidR="002A5049" w:rsidRDefault="000E43B0" w:rsidP="002A5049">
            <w:pPr>
              <w:pStyle w:val="Listaszerbekezds"/>
              <w:numPr>
                <w:ilvl w:val="0"/>
                <w:numId w:val="4"/>
              </w:numPr>
              <w:spacing w:after="0" w:line="240" w:lineRule="auto"/>
              <w:ind w:right="9"/>
              <w:rPr>
                <w:rFonts w:ascii="Times New Roman" w:hAnsi="Times New Roman" w:cs="Times New Roman"/>
              </w:rPr>
            </w:pPr>
            <w:r w:rsidRPr="002C0185">
              <w:rPr>
                <w:rFonts w:ascii="Times New Roman" w:hAnsi="Times New Roman" w:cs="Times New Roman"/>
              </w:rPr>
              <w:t xml:space="preserve">Bármely, a jelen Szerződésből eredő vagy azzal kapcsolatos jogvita (beleértve az annak létezésére, érvényességére vagy megszűnésére vonatkozó kérdéseket) tekintetében a Felek hatáskörtől függően – a </w:t>
            </w:r>
            <w:r w:rsidRPr="002C0185">
              <w:rPr>
                <w:rFonts w:ascii="Times New Roman" w:hAnsi="Times New Roman" w:cs="Times New Roman"/>
              </w:rPr>
              <w:lastRenderedPageBreak/>
              <w:t>Pp. 27.§-</w:t>
            </w:r>
            <w:proofErr w:type="spellStart"/>
            <w:r w:rsidRPr="002C0185">
              <w:rPr>
                <w:rFonts w:ascii="Times New Roman" w:hAnsi="Times New Roman" w:cs="Times New Roman"/>
              </w:rPr>
              <w:t>ra</w:t>
            </w:r>
            <w:proofErr w:type="spellEnd"/>
            <w:r w:rsidRPr="002C0185">
              <w:rPr>
                <w:rFonts w:ascii="Times New Roman" w:hAnsi="Times New Roman" w:cs="Times New Roman"/>
              </w:rPr>
              <w:t xml:space="preserve"> tekintettel – a Győri Törvényszék illetékességét kötik ki. </w:t>
            </w:r>
          </w:p>
          <w:p w14:paraId="164E4277" w14:textId="77777777" w:rsidR="00AB05E8" w:rsidRDefault="00AB05E8" w:rsidP="00AB05E8">
            <w:pPr>
              <w:pStyle w:val="Listaszerbekezds"/>
              <w:spacing w:after="0" w:line="240" w:lineRule="auto"/>
              <w:ind w:left="360" w:right="9" w:firstLine="0"/>
              <w:rPr>
                <w:rFonts w:ascii="Times New Roman" w:hAnsi="Times New Roman" w:cs="Times New Roman"/>
              </w:rPr>
            </w:pPr>
          </w:p>
          <w:p w14:paraId="18DB8024" w14:textId="77777777" w:rsidR="000E43B0" w:rsidRPr="002C0185" w:rsidRDefault="000E43B0" w:rsidP="002C0185">
            <w:pPr>
              <w:pStyle w:val="Listaszerbekezds"/>
              <w:numPr>
                <w:ilvl w:val="0"/>
                <w:numId w:val="4"/>
              </w:numPr>
              <w:spacing w:after="0" w:line="240" w:lineRule="auto"/>
              <w:ind w:right="9"/>
              <w:rPr>
                <w:rFonts w:ascii="Times New Roman" w:hAnsi="Times New Roman" w:cs="Times New Roman"/>
              </w:rPr>
            </w:pPr>
            <w:r w:rsidRPr="002C0185">
              <w:rPr>
                <w:rFonts w:ascii="Times New Roman" w:hAnsi="Times New Roman" w:cs="Times New Roman"/>
              </w:rPr>
              <w:t xml:space="preserve">Felek a Szerződésben nem szabályozott kérdésekben a hatályos magyar jogszabályokat tekintik irányadónak. </w:t>
            </w:r>
          </w:p>
          <w:p w14:paraId="37CFACB6" w14:textId="77777777" w:rsidR="00B27367" w:rsidRPr="002C0185" w:rsidRDefault="00B27367" w:rsidP="002A0CB5">
            <w:pPr>
              <w:spacing w:after="0" w:line="240" w:lineRule="auto"/>
              <w:ind w:left="14" w:right="9"/>
              <w:rPr>
                <w:rFonts w:ascii="Times New Roman" w:hAnsi="Times New Roman" w:cs="Times New Roman"/>
              </w:rPr>
            </w:pPr>
          </w:p>
        </w:tc>
        <w:tc>
          <w:tcPr>
            <w:tcW w:w="4531" w:type="dxa"/>
          </w:tcPr>
          <w:p w14:paraId="35218E78" w14:textId="77777777" w:rsidR="00251E3A" w:rsidRPr="002C0185" w:rsidRDefault="00251E3A" w:rsidP="002A0CB5">
            <w:pPr>
              <w:spacing w:after="0" w:line="240" w:lineRule="auto"/>
              <w:ind w:left="111" w:right="312" w:hanging="10"/>
              <w:jc w:val="center"/>
              <w:rPr>
                <w:rFonts w:ascii="Times New Roman" w:hAnsi="Times New Roman" w:cs="Times New Roman"/>
              </w:rPr>
            </w:pPr>
          </w:p>
          <w:p w14:paraId="63636EF4" w14:textId="22A555D8" w:rsidR="000E43B0" w:rsidRDefault="001708C5" w:rsidP="002C0185">
            <w:pPr>
              <w:pStyle w:val="Listaszerbekezds"/>
              <w:numPr>
                <w:ilvl w:val="0"/>
                <w:numId w:val="6"/>
              </w:numPr>
              <w:spacing w:after="0" w:line="240" w:lineRule="auto"/>
              <w:ind w:right="9"/>
              <w:rPr>
                <w:rFonts w:ascii="Times New Roman" w:hAnsi="Times New Roman" w:cs="Times New Roman"/>
                <w:lang w:val="de-DE"/>
              </w:rPr>
            </w:pPr>
            <w:r w:rsidRPr="002C0185">
              <w:rPr>
                <w:rFonts w:ascii="Times New Roman" w:hAnsi="Times New Roman" w:cs="Times New Roman"/>
                <w:lang w:val="de-DE"/>
              </w:rPr>
              <w:t>Der vorliegende Vertrag kann ausschließlich in Schriftform durch den gemeinsamen Willen der Parteien modifiziert werden. In den im Vertrag geregelten Fragen dürfen die Parteien von den hier festgelegten Bestimmungen nur mit dem Einverständnis der Parteien abweichen.</w:t>
            </w:r>
          </w:p>
          <w:p w14:paraId="3BDB10D7" w14:textId="77777777" w:rsidR="00AB05E8" w:rsidRPr="002C0185" w:rsidRDefault="00AB05E8" w:rsidP="00AB05E8">
            <w:pPr>
              <w:pStyle w:val="Listaszerbekezds"/>
              <w:spacing w:after="0" w:line="240" w:lineRule="auto"/>
              <w:ind w:left="360" w:right="9" w:firstLine="0"/>
              <w:rPr>
                <w:rFonts w:ascii="Times New Roman" w:hAnsi="Times New Roman" w:cs="Times New Roman"/>
                <w:lang w:val="de-DE"/>
              </w:rPr>
            </w:pPr>
          </w:p>
          <w:p w14:paraId="78A46CEA" w14:textId="5E21EBFC" w:rsidR="000E43B0" w:rsidRDefault="000E43B0" w:rsidP="002C0185">
            <w:pPr>
              <w:pStyle w:val="Listaszerbekezds"/>
              <w:numPr>
                <w:ilvl w:val="0"/>
                <w:numId w:val="6"/>
              </w:numPr>
              <w:spacing w:after="0" w:line="240" w:lineRule="auto"/>
              <w:ind w:right="9"/>
              <w:rPr>
                <w:rFonts w:ascii="Times New Roman" w:hAnsi="Times New Roman" w:cs="Times New Roman"/>
                <w:lang w:val="de-DE"/>
              </w:rPr>
            </w:pPr>
            <w:r w:rsidRPr="002C0185">
              <w:rPr>
                <w:rFonts w:ascii="Times New Roman" w:hAnsi="Times New Roman" w:cs="Times New Roman"/>
                <w:lang w:val="de-DE"/>
              </w:rPr>
              <w:t>Die Parteien bedingen im Hinblick auf die aus dem Vertrag hervorgehende o</w:t>
            </w:r>
            <w:proofErr w:type="spellStart"/>
            <w:r w:rsidRPr="002C0185">
              <w:rPr>
                <w:rFonts w:ascii="Times New Roman" w:hAnsi="Times New Roman" w:cs="Times New Roman"/>
              </w:rPr>
              <w:t>der</w:t>
            </w:r>
            <w:proofErr w:type="spellEnd"/>
            <w:r w:rsidRPr="002C0185">
              <w:rPr>
                <w:rFonts w:ascii="Times New Roman" w:hAnsi="Times New Roman" w:cs="Times New Roman"/>
              </w:rPr>
              <w:t xml:space="preserve"> </w:t>
            </w:r>
            <w:r w:rsidRPr="002C0185">
              <w:rPr>
                <w:rFonts w:ascii="Times New Roman" w:hAnsi="Times New Roman" w:cs="Times New Roman"/>
                <w:lang w:val="de-DE"/>
              </w:rPr>
              <w:t xml:space="preserve">damit verbundene Rechtsstreitigkeit (einschließlich der Fragen in Bezug auf dessen Abschluss, Gültigkeit oder Erlöschen) abhängig von der </w:t>
            </w:r>
            <w:r w:rsidRPr="002C0185">
              <w:rPr>
                <w:rFonts w:ascii="Times New Roman" w:hAnsi="Times New Roman" w:cs="Times New Roman"/>
                <w:lang w:val="de-DE"/>
              </w:rPr>
              <w:lastRenderedPageBreak/>
              <w:t>Befugnis – im Hinblick auf § 27 ZPO – die Zuständigkeit des Landgerichts Győr aus.</w:t>
            </w:r>
          </w:p>
          <w:p w14:paraId="56670141" w14:textId="77777777" w:rsidR="00AB05E8" w:rsidRPr="002C0185" w:rsidRDefault="00AB05E8" w:rsidP="00AB05E8">
            <w:pPr>
              <w:pStyle w:val="Listaszerbekezds"/>
              <w:spacing w:after="0" w:line="240" w:lineRule="auto"/>
              <w:ind w:left="360" w:right="9" w:firstLine="0"/>
              <w:rPr>
                <w:rFonts w:ascii="Times New Roman" w:hAnsi="Times New Roman" w:cs="Times New Roman"/>
                <w:lang w:val="de-DE"/>
              </w:rPr>
            </w:pPr>
          </w:p>
          <w:p w14:paraId="56F34AE3" w14:textId="77777777" w:rsidR="000E43B0" w:rsidRPr="002C0185" w:rsidRDefault="000E43B0" w:rsidP="002C0185">
            <w:pPr>
              <w:pStyle w:val="Listaszerbekezds"/>
              <w:numPr>
                <w:ilvl w:val="0"/>
                <w:numId w:val="6"/>
              </w:numPr>
              <w:spacing w:after="0" w:line="240" w:lineRule="auto"/>
              <w:ind w:right="9"/>
              <w:rPr>
                <w:rFonts w:ascii="Times New Roman" w:hAnsi="Times New Roman" w:cs="Times New Roman"/>
                <w:lang w:val="de-DE"/>
              </w:rPr>
            </w:pPr>
            <w:r w:rsidRPr="002C0185">
              <w:rPr>
                <w:rFonts w:ascii="Times New Roman" w:hAnsi="Times New Roman" w:cs="Times New Roman"/>
                <w:lang w:val="de-DE"/>
              </w:rPr>
              <w:t>Die Parteien sehen in den im Vertrag nicht geregelten Fragen die geltenden ungarischen Rechtsvorschriften als maßgebend an.</w:t>
            </w:r>
          </w:p>
          <w:p w14:paraId="4E8CC64C" w14:textId="77777777" w:rsidR="000E43B0" w:rsidRPr="002C0185" w:rsidRDefault="000E43B0" w:rsidP="002A0CB5">
            <w:pPr>
              <w:spacing w:after="0" w:line="240" w:lineRule="auto"/>
              <w:ind w:left="14" w:right="-13" w:firstLine="0"/>
              <w:rPr>
                <w:rFonts w:ascii="Times New Roman" w:hAnsi="Times New Roman" w:cs="Times New Roman"/>
                <w:lang w:val="de-DE"/>
              </w:rPr>
            </w:pPr>
          </w:p>
          <w:p w14:paraId="09A037AA" w14:textId="77777777" w:rsidR="00B27367" w:rsidRPr="002C0185" w:rsidRDefault="00B27367" w:rsidP="002A0CB5">
            <w:pPr>
              <w:spacing w:after="0" w:line="240" w:lineRule="auto"/>
              <w:ind w:left="14" w:right="-13" w:firstLine="0"/>
              <w:rPr>
                <w:rFonts w:ascii="Times New Roman" w:hAnsi="Times New Roman" w:cs="Times New Roman"/>
                <w:lang w:val="de-AT"/>
              </w:rPr>
            </w:pPr>
          </w:p>
        </w:tc>
      </w:tr>
      <w:tr w:rsidR="00F63D23" w:rsidRPr="002C0185" w14:paraId="54BFCF65" w14:textId="77777777" w:rsidTr="00B27367">
        <w:tc>
          <w:tcPr>
            <w:tcW w:w="4531" w:type="dxa"/>
          </w:tcPr>
          <w:p w14:paraId="71C3B07F" w14:textId="77777777" w:rsidR="00AB05E8" w:rsidRDefault="00AB05E8" w:rsidP="002A0CB5">
            <w:pPr>
              <w:spacing w:after="0" w:line="240" w:lineRule="auto"/>
              <w:ind w:left="14" w:right="9"/>
              <w:rPr>
                <w:rFonts w:ascii="Times New Roman" w:hAnsi="Times New Roman" w:cs="Times New Roman"/>
              </w:rPr>
            </w:pPr>
          </w:p>
          <w:p w14:paraId="759FFDE5" w14:textId="48A80B3B" w:rsidR="00F63D23" w:rsidRPr="002C0185" w:rsidRDefault="00F63D23" w:rsidP="002A0CB5">
            <w:pPr>
              <w:spacing w:after="0" w:line="240" w:lineRule="auto"/>
              <w:ind w:left="14" w:right="9"/>
              <w:rPr>
                <w:rFonts w:ascii="Times New Roman" w:hAnsi="Times New Roman" w:cs="Times New Roman"/>
              </w:rPr>
            </w:pPr>
            <w:r w:rsidRPr="002C0185">
              <w:rPr>
                <w:rFonts w:ascii="Times New Roman" w:hAnsi="Times New Roman" w:cs="Times New Roman"/>
              </w:rPr>
              <w:t>Jelen szerződést a Felek elolvasás és értelmezés után, mint akaratukkal mindenben megegyezőt jóváhagyólag írták alá.</w:t>
            </w:r>
          </w:p>
        </w:tc>
        <w:tc>
          <w:tcPr>
            <w:tcW w:w="4531" w:type="dxa"/>
          </w:tcPr>
          <w:p w14:paraId="15DC2DBC" w14:textId="77777777" w:rsidR="00F60496" w:rsidRPr="002C0185" w:rsidRDefault="00F60496" w:rsidP="002A0CB5">
            <w:pPr>
              <w:spacing w:after="0" w:line="240" w:lineRule="auto"/>
              <w:ind w:left="111" w:right="307" w:hanging="10"/>
              <w:jc w:val="center"/>
              <w:rPr>
                <w:rFonts w:ascii="Times New Roman" w:hAnsi="Times New Roman" w:cs="Times New Roman"/>
              </w:rPr>
            </w:pPr>
          </w:p>
          <w:p w14:paraId="3AD33C5F" w14:textId="77777777" w:rsidR="00F63D23" w:rsidRPr="002C0185" w:rsidRDefault="00F60496" w:rsidP="002A0CB5">
            <w:pPr>
              <w:spacing w:after="0" w:line="240" w:lineRule="auto"/>
              <w:ind w:left="14" w:right="226"/>
              <w:rPr>
                <w:rFonts w:ascii="Times New Roman" w:hAnsi="Times New Roman" w:cs="Times New Roman"/>
                <w:lang w:val="de-AT"/>
              </w:rPr>
            </w:pPr>
            <w:r w:rsidRPr="002C0185">
              <w:rPr>
                <w:rFonts w:ascii="Times New Roman" w:hAnsi="Times New Roman" w:cs="Times New Roman"/>
                <w:lang w:val="de-AT"/>
              </w:rPr>
              <w:t>Die Vertragsparteien haben diesen Vertrag nach Lesen und Auslegung als Zeichen ihrer Begutachtung als ein, mit ihrem Vertragswillen vollständig übereinstimmendes Dokument unterschrieben.</w:t>
            </w:r>
          </w:p>
        </w:tc>
      </w:tr>
    </w:tbl>
    <w:p w14:paraId="5D842916" w14:textId="77777777" w:rsidR="00F771CF" w:rsidRPr="002C0185" w:rsidRDefault="00926B61" w:rsidP="002A0CB5">
      <w:pPr>
        <w:spacing w:after="0" w:line="240" w:lineRule="auto"/>
        <w:rPr>
          <w:rFonts w:ascii="Times New Roman" w:hAnsi="Times New Roman" w:cs="Times New Roman"/>
        </w:rPr>
      </w:pPr>
    </w:p>
    <w:p w14:paraId="32291134" w14:textId="77777777" w:rsidR="00242E97" w:rsidRPr="002C0185" w:rsidRDefault="00242E97" w:rsidP="002A0CB5">
      <w:pPr>
        <w:spacing w:after="0" w:line="240" w:lineRule="auto"/>
        <w:rPr>
          <w:rFonts w:ascii="Times New Roman" w:hAnsi="Times New Roman" w:cs="Times New Roman"/>
        </w:rPr>
      </w:pPr>
    </w:p>
    <w:tbl>
      <w:tblPr>
        <w:tblW w:w="0" w:type="auto"/>
        <w:tblLook w:val="04A0" w:firstRow="1" w:lastRow="0" w:firstColumn="1" w:lastColumn="0" w:noHBand="0" w:noVBand="1"/>
      </w:tblPr>
      <w:tblGrid>
        <w:gridCol w:w="4536"/>
        <w:gridCol w:w="4536"/>
      </w:tblGrid>
      <w:tr w:rsidR="00242E97" w:rsidRPr="002C0185" w14:paraId="49967306" w14:textId="77777777" w:rsidTr="00C156D9">
        <w:tc>
          <w:tcPr>
            <w:tcW w:w="4606" w:type="dxa"/>
            <w:shd w:val="clear" w:color="auto" w:fill="auto"/>
          </w:tcPr>
          <w:p w14:paraId="6C85B40E" w14:textId="77777777" w:rsidR="00242E97" w:rsidRPr="002C0185" w:rsidRDefault="00242E97" w:rsidP="00C156D9">
            <w:pPr>
              <w:rPr>
                <w:rFonts w:ascii="Times New Roman" w:hAnsi="Times New Roman" w:cs="Times New Roman"/>
              </w:rPr>
            </w:pPr>
            <w:r w:rsidRPr="002C0185">
              <w:rPr>
                <w:rFonts w:ascii="Times New Roman" w:hAnsi="Times New Roman" w:cs="Times New Roman"/>
              </w:rPr>
              <w:t xml:space="preserve">Hegyeshalom és Bezenye, 2020. </w:t>
            </w:r>
            <w:proofErr w:type="gramStart"/>
            <w:r w:rsidRPr="002C0185">
              <w:rPr>
                <w:rFonts w:ascii="Times New Roman" w:hAnsi="Times New Roman" w:cs="Times New Roman"/>
              </w:rPr>
              <w:t>június  hó</w:t>
            </w:r>
            <w:proofErr w:type="gramEnd"/>
            <w:r w:rsidRPr="002C0185">
              <w:rPr>
                <w:rFonts w:ascii="Times New Roman" w:hAnsi="Times New Roman" w:cs="Times New Roman"/>
              </w:rPr>
              <w:t xml:space="preserve"> </w:t>
            </w:r>
            <w:r w:rsidRPr="00940386">
              <w:rPr>
                <w:rFonts w:ascii="Times New Roman" w:hAnsi="Times New Roman" w:cs="Times New Roman"/>
                <w:highlight w:val="yellow"/>
              </w:rPr>
              <w:t>___</w:t>
            </w:r>
            <w:r w:rsidRPr="002C0185">
              <w:rPr>
                <w:rFonts w:ascii="Times New Roman" w:hAnsi="Times New Roman" w:cs="Times New Roman"/>
              </w:rPr>
              <w:t xml:space="preserve"> napján</w:t>
            </w:r>
          </w:p>
          <w:p w14:paraId="605977D1" w14:textId="77777777" w:rsidR="00242E97" w:rsidRPr="002C0185" w:rsidRDefault="00242E97" w:rsidP="00C156D9">
            <w:pPr>
              <w:autoSpaceDE w:val="0"/>
              <w:ind w:left="567" w:hanging="425"/>
              <w:rPr>
                <w:rFonts w:ascii="Times New Roman" w:hAnsi="Times New Roman" w:cs="Times New Roman"/>
              </w:rPr>
            </w:pPr>
          </w:p>
        </w:tc>
        <w:tc>
          <w:tcPr>
            <w:tcW w:w="4606" w:type="dxa"/>
            <w:shd w:val="clear" w:color="auto" w:fill="auto"/>
          </w:tcPr>
          <w:p w14:paraId="63567B25" w14:textId="1D011F84" w:rsidR="00242E97" w:rsidRPr="002C0185" w:rsidRDefault="00242E97" w:rsidP="00C156D9">
            <w:pPr>
              <w:rPr>
                <w:rFonts w:ascii="Times New Roman" w:hAnsi="Times New Roman" w:cs="Times New Roman"/>
                <w:lang w:val="de-DE"/>
              </w:rPr>
            </w:pPr>
            <w:r w:rsidRPr="002C0185">
              <w:rPr>
                <w:rFonts w:ascii="Times New Roman" w:hAnsi="Times New Roman" w:cs="Times New Roman"/>
              </w:rPr>
              <w:t>Hegyeshalom und Bezenye</w:t>
            </w:r>
            <w:r w:rsidRPr="002C0185">
              <w:rPr>
                <w:rFonts w:ascii="Times New Roman" w:hAnsi="Times New Roman" w:cs="Times New Roman"/>
                <w:lang w:val="de-DE"/>
              </w:rPr>
              <w:t>, am</w:t>
            </w:r>
            <w:r w:rsidR="00940386">
              <w:rPr>
                <w:rFonts w:ascii="Times New Roman" w:hAnsi="Times New Roman" w:cs="Times New Roman"/>
                <w:lang w:val="de-DE"/>
              </w:rPr>
              <w:t xml:space="preserve"> </w:t>
            </w:r>
            <w:r w:rsidRPr="00940386">
              <w:rPr>
                <w:rFonts w:ascii="Times New Roman" w:hAnsi="Times New Roman" w:cs="Times New Roman"/>
                <w:highlight w:val="yellow"/>
                <w:lang w:val="de-DE"/>
              </w:rPr>
              <w:t>___</w:t>
            </w:r>
            <w:r w:rsidRPr="002C0185">
              <w:rPr>
                <w:rFonts w:ascii="Times New Roman" w:hAnsi="Times New Roman" w:cs="Times New Roman"/>
                <w:lang w:val="de-DE"/>
              </w:rPr>
              <w:t xml:space="preserve"> Tag des Monats Juni 2020</w:t>
            </w:r>
          </w:p>
          <w:p w14:paraId="07BF1BB4" w14:textId="77777777" w:rsidR="00242E97" w:rsidRPr="002C0185" w:rsidRDefault="00242E97" w:rsidP="00C156D9">
            <w:pPr>
              <w:jc w:val="center"/>
              <w:rPr>
                <w:rFonts w:ascii="Times New Roman" w:hAnsi="Times New Roman" w:cs="Times New Roman"/>
                <w:b/>
                <w:lang w:val="de-DE"/>
              </w:rPr>
            </w:pPr>
          </w:p>
        </w:tc>
      </w:tr>
    </w:tbl>
    <w:p w14:paraId="2BC79495" w14:textId="77777777" w:rsidR="00242E97" w:rsidRPr="002C0185" w:rsidRDefault="00242E97" w:rsidP="00242E97">
      <w:pPr>
        <w:jc w:val="center"/>
        <w:rPr>
          <w:rFonts w:ascii="Times New Roman" w:hAnsi="Times New Roman" w:cs="Times New Roman"/>
          <w:b/>
        </w:rPr>
      </w:pPr>
    </w:p>
    <w:p w14:paraId="229BE515" w14:textId="77777777" w:rsidR="00242E97" w:rsidRPr="002C0185" w:rsidRDefault="00242E97" w:rsidP="00242E97">
      <w:pPr>
        <w:rPr>
          <w:rFonts w:ascii="Times New Roman" w:hAnsi="Times New Roman" w:cs="Times New Roman"/>
        </w:rPr>
      </w:pPr>
    </w:p>
    <w:p w14:paraId="51B01F02" w14:textId="77777777" w:rsidR="00242E97" w:rsidRPr="002C0185" w:rsidRDefault="00242E97" w:rsidP="00242E97">
      <w:pPr>
        <w:rPr>
          <w:rFonts w:ascii="Times New Roman" w:hAnsi="Times New Roman" w:cs="Times New Roman"/>
        </w:rPr>
      </w:pPr>
    </w:p>
    <w:tbl>
      <w:tblPr>
        <w:tblW w:w="0" w:type="auto"/>
        <w:tblLook w:val="04A0" w:firstRow="1" w:lastRow="0" w:firstColumn="1" w:lastColumn="0" w:noHBand="0" w:noVBand="1"/>
      </w:tblPr>
      <w:tblGrid>
        <w:gridCol w:w="4536"/>
        <w:gridCol w:w="4536"/>
      </w:tblGrid>
      <w:tr w:rsidR="00242E97" w:rsidRPr="002C0185" w14:paraId="1F89D42D" w14:textId="77777777" w:rsidTr="00C156D9">
        <w:tc>
          <w:tcPr>
            <w:tcW w:w="4606" w:type="dxa"/>
            <w:shd w:val="clear" w:color="auto" w:fill="auto"/>
          </w:tcPr>
          <w:p w14:paraId="6CA27B65" w14:textId="77777777" w:rsidR="00242E97" w:rsidRPr="002C0185" w:rsidRDefault="00242E97" w:rsidP="00C156D9">
            <w:pPr>
              <w:jc w:val="center"/>
              <w:rPr>
                <w:rFonts w:ascii="Times New Roman" w:hAnsi="Times New Roman" w:cs="Times New Roman"/>
                <w:b/>
                <w:bCs/>
              </w:rPr>
            </w:pPr>
            <w:r w:rsidRPr="002C0185">
              <w:rPr>
                <w:rFonts w:ascii="Times New Roman" w:hAnsi="Times New Roman" w:cs="Times New Roman"/>
                <w:b/>
                <w:bCs/>
              </w:rPr>
              <w:t>______________________________________</w:t>
            </w:r>
          </w:p>
          <w:p w14:paraId="3064D292" w14:textId="77777777" w:rsidR="00242E97" w:rsidRPr="002C0185" w:rsidRDefault="00242E97" w:rsidP="00C156D9">
            <w:pPr>
              <w:ind w:left="-142" w:right="-3"/>
              <w:jc w:val="center"/>
              <w:rPr>
                <w:rFonts w:ascii="Times New Roman" w:hAnsi="Times New Roman" w:cs="Times New Roman"/>
                <w:b/>
                <w:bCs/>
              </w:rPr>
            </w:pPr>
            <w:r w:rsidRPr="002C0185">
              <w:rPr>
                <w:rFonts w:ascii="Times New Roman" w:hAnsi="Times New Roman" w:cs="Times New Roman"/>
                <w:b/>
                <w:bCs/>
              </w:rPr>
              <w:t>Hegyeshalom Nagyközség Önkormányzata/</w:t>
            </w:r>
          </w:p>
          <w:p w14:paraId="26EEEEB3" w14:textId="77777777" w:rsidR="00242E97" w:rsidRPr="002C0185" w:rsidRDefault="00242E97" w:rsidP="00C156D9">
            <w:pPr>
              <w:ind w:left="142" w:right="-3"/>
              <w:jc w:val="center"/>
              <w:rPr>
                <w:rFonts w:ascii="Times New Roman" w:hAnsi="Times New Roman" w:cs="Times New Roman"/>
                <w:b/>
                <w:bCs/>
              </w:rPr>
            </w:pPr>
            <w:r w:rsidRPr="002C0185">
              <w:rPr>
                <w:rFonts w:ascii="Times New Roman" w:hAnsi="Times New Roman" w:cs="Times New Roman"/>
                <w:b/>
                <w:bCs/>
                <w:lang w:val="de-DE"/>
              </w:rPr>
              <w:t>Kommunalverwaltung</w:t>
            </w:r>
            <w:r w:rsidRPr="002C0185">
              <w:rPr>
                <w:rFonts w:ascii="Times New Roman" w:hAnsi="Times New Roman" w:cs="Times New Roman"/>
                <w:b/>
                <w:bCs/>
              </w:rPr>
              <w:t xml:space="preserve"> </w:t>
            </w:r>
            <w:proofErr w:type="spellStart"/>
            <w:r w:rsidRPr="002C0185">
              <w:rPr>
                <w:rFonts w:ascii="Times New Roman" w:hAnsi="Times New Roman" w:cs="Times New Roman"/>
                <w:b/>
                <w:bCs/>
              </w:rPr>
              <w:t>der</w:t>
            </w:r>
            <w:proofErr w:type="spellEnd"/>
            <w:r w:rsidRPr="002C0185">
              <w:rPr>
                <w:rFonts w:ascii="Times New Roman" w:hAnsi="Times New Roman" w:cs="Times New Roman"/>
                <w:b/>
                <w:bCs/>
              </w:rPr>
              <w:t xml:space="preserve"> </w:t>
            </w:r>
            <w:proofErr w:type="spellStart"/>
            <w:r w:rsidRPr="002C0185">
              <w:rPr>
                <w:rFonts w:ascii="Times New Roman" w:hAnsi="Times New Roman" w:cs="Times New Roman"/>
                <w:b/>
                <w:bCs/>
              </w:rPr>
              <w:t>Großgemeinde</w:t>
            </w:r>
            <w:proofErr w:type="spellEnd"/>
            <w:r w:rsidRPr="002C0185">
              <w:rPr>
                <w:rFonts w:ascii="Times New Roman" w:hAnsi="Times New Roman" w:cs="Times New Roman"/>
                <w:b/>
                <w:bCs/>
              </w:rPr>
              <w:t xml:space="preserve"> Hegyeshalom</w:t>
            </w:r>
          </w:p>
          <w:p w14:paraId="374823B1" w14:textId="77777777" w:rsidR="00242E97" w:rsidRPr="002C0185" w:rsidRDefault="00242E97" w:rsidP="00C156D9">
            <w:pPr>
              <w:jc w:val="center"/>
              <w:rPr>
                <w:rFonts w:ascii="Times New Roman" w:hAnsi="Times New Roman" w:cs="Times New Roman"/>
                <w:b/>
                <w:bCs/>
              </w:rPr>
            </w:pPr>
            <w:r w:rsidRPr="002C0185">
              <w:rPr>
                <w:rFonts w:ascii="Times New Roman" w:hAnsi="Times New Roman" w:cs="Times New Roman"/>
                <w:b/>
                <w:bCs/>
              </w:rPr>
              <w:t>Képviseli/</w:t>
            </w:r>
            <w:r w:rsidRPr="002C0185">
              <w:rPr>
                <w:rFonts w:ascii="Times New Roman" w:hAnsi="Times New Roman" w:cs="Times New Roman"/>
                <w:b/>
                <w:bCs/>
                <w:lang w:val="de-DE"/>
              </w:rPr>
              <w:t>Vertreter</w:t>
            </w:r>
            <w:r w:rsidRPr="002C0185">
              <w:rPr>
                <w:rFonts w:ascii="Times New Roman" w:hAnsi="Times New Roman" w:cs="Times New Roman"/>
                <w:b/>
                <w:bCs/>
              </w:rPr>
              <w:t xml:space="preserve">: Szőke László </w:t>
            </w:r>
          </w:p>
          <w:p w14:paraId="658E0EE5" w14:textId="77777777" w:rsidR="00242E97" w:rsidRPr="002C0185" w:rsidRDefault="00242E97" w:rsidP="00C156D9">
            <w:pPr>
              <w:jc w:val="center"/>
              <w:rPr>
                <w:rFonts w:ascii="Times New Roman" w:hAnsi="Times New Roman" w:cs="Times New Roman"/>
                <w:b/>
                <w:bCs/>
              </w:rPr>
            </w:pPr>
            <w:r w:rsidRPr="002C0185">
              <w:rPr>
                <w:rFonts w:ascii="Times New Roman" w:hAnsi="Times New Roman" w:cs="Times New Roman"/>
                <w:b/>
                <w:bCs/>
              </w:rPr>
              <w:t>polgármester/</w:t>
            </w:r>
            <w:r w:rsidRPr="002C0185">
              <w:rPr>
                <w:rFonts w:ascii="Times New Roman" w:hAnsi="Times New Roman" w:cs="Times New Roman"/>
                <w:b/>
                <w:bCs/>
                <w:lang w:val="de-DE"/>
              </w:rPr>
              <w:t>Bürgermeister</w:t>
            </w:r>
          </w:p>
          <w:p w14:paraId="15DE5FFB" w14:textId="77777777" w:rsidR="00242E97" w:rsidRPr="002C0185" w:rsidRDefault="00242E97" w:rsidP="00C156D9">
            <w:pPr>
              <w:rPr>
                <w:rFonts w:ascii="Times New Roman" w:hAnsi="Times New Roman" w:cs="Times New Roman"/>
                <w:b/>
                <w:bCs/>
              </w:rPr>
            </w:pPr>
          </w:p>
        </w:tc>
        <w:tc>
          <w:tcPr>
            <w:tcW w:w="4606" w:type="dxa"/>
            <w:shd w:val="clear" w:color="auto" w:fill="auto"/>
          </w:tcPr>
          <w:p w14:paraId="0F14CC2B" w14:textId="77777777" w:rsidR="00242E97" w:rsidRPr="002C0185" w:rsidRDefault="00242E97" w:rsidP="00C156D9">
            <w:pPr>
              <w:jc w:val="center"/>
              <w:rPr>
                <w:rFonts w:ascii="Times New Roman" w:hAnsi="Times New Roman" w:cs="Times New Roman"/>
                <w:b/>
                <w:bCs/>
              </w:rPr>
            </w:pPr>
            <w:r w:rsidRPr="002C0185">
              <w:rPr>
                <w:rFonts w:ascii="Times New Roman" w:hAnsi="Times New Roman" w:cs="Times New Roman"/>
                <w:b/>
                <w:bCs/>
              </w:rPr>
              <w:t>______________________________________</w:t>
            </w:r>
          </w:p>
          <w:p w14:paraId="2BE95900" w14:textId="77777777" w:rsidR="00242E97" w:rsidRPr="002C0185" w:rsidRDefault="00242E97" w:rsidP="00C156D9">
            <w:pPr>
              <w:jc w:val="center"/>
              <w:rPr>
                <w:rFonts w:ascii="Times New Roman" w:hAnsi="Times New Roman" w:cs="Times New Roman"/>
                <w:b/>
                <w:bCs/>
              </w:rPr>
            </w:pPr>
            <w:r w:rsidRPr="002C0185">
              <w:rPr>
                <w:rFonts w:ascii="Times New Roman" w:hAnsi="Times New Roman" w:cs="Times New Roman"/>
                <w:b/>
                <w:bCs/>
              </w:rPr>
              <w:t xml:space="preserve">Bezenye Községi Önkormányzat/ </w:t>
            </w:r>
          </w:p>
          <w:p w14:paraId="32082480" w14:textId="77777777" w:rsidR="00242E97" w:rsidRPr="002C0185" w:rsidRDefault="00242E97" w:rsidP="00C156D9">
            <w:pPr>
              <w:jc w:val="center"/>
              <w:rPr>
                <w:rFonts w:ascii="Times New Roman" w:hAnsi="Times New Roman" w:cs="Times New Roman"/>
                <w:b/>
                <w:bCs/>
              </w:rPr>
            </w:pPr>
            <w:r w:rsidRPr="002C0185">
              <w:rPr>
                <w:rFonts w:ascii="Times New Roman" w:hAnsi="Times New Roman" w:cs="Times New Roman"/>
                <w:b/>
                <w:bCs/>
                <w:lang w:val="de-DE"/>
              </w:rPr>
              <w:t>Kommunalverwaltung der Gemeinde</w:t>
            </w:r>
            <w:r w:rsidRPr="002C0185">
              <w:rPr>
                <w:rFonts w:ascii="Times New Roman" w:hAnsi="Times New Roman" w:cs="Times New Roman"/>
                <w:b/>
                <w:bCs/>
              </w:rPr>
              <w:t xml:space="preserve"> Bezenye</w:t>
            </w:r>
          </w:p>
          <w:p w14:paraId="7D6D119F" w14:textId="77777777" w:rsidR="00242E97" w:rsidRPr="002C0185" w:rsidRDefault="00242E97" w:rsidP="00C156D9">
            <w:pPr>
              <w:jc w:val="center"/>
              <w:rPr>
                <w:rFonts w:ascii="Times New Roman" w:hAnsi="Times New Roman" w:cs="Times New Roman"/>
                <w:b/>
                <w:bCs/>
              </w:rPr>
            </w:pPr>
          </w:p>
          <w:p w14:paraId="5C49F9C5" w14:textId="77777777" w:rsidR="00242E97" w:rsidRPr="002C0185" w:rsidRDefault="00242E97" w:rsidP="00C156D9">
            <w:pPr>
              <w:jc w:val="center"/>
              <w:rPr>
                <w:rFonts w:ascii="Times New Roman" w:hAnsi="Times New Roman" w:cs="Times New Roman"/>
                <w:b/>
                <w:bCs/>
              </w:rPr>
            </w:pPr>
            <w:r w:rsidRPr="002C0185">
              <w:rPr>
                <w:rFonts w:ascii="Times New Roman" w:hAnsi="Times New Roman" w:cs="Times New Roman"/>
                <w:b/>
                <w:bCs/>
              </w:rPr>
              <w:t>Képviseli/</w:t>
            </w:r>
            <w:r w:rsidRPr="002C0185">
              <w:rPr>
                <w:rFonts w:ascii="Times New Roman" w:hAnsi="Times New Roman" w:cs="Times New Roman"/>
                <w:b/>
                <w:bCs/>
                <w:lang w:val="de-DE"/>
              </w:rPr>
              <w:t>Vertreter</w:t>
            </w:r>
            <w:r w:rsidRPr="002C0185">
              <w:rPr>
                <w:rFonts w:ascii="Times New Roman" w:hAnsi="Times New Roman" w:cs="Times New Roman"/>
                <w:b/>
                <w:bCs/>
              </w:rPr>
              <w:t xml:space="preserve">: Márkus Erika </w:t>
            </w:r>
          </w:p>
          <w:p w14:paraId="1CFFE1E5" w14:textId="77777777" w:rsidR="00242E97" w:rsidRPr="002C0185" w:rsidRDefault="00242E97" w:rsidP="00C156D9">
            <w:pPr>
              <w:jc w:val="center"/>
              <w:rPr>
                <w:rFonts w:ascii="Times New Roman" w:hAnsi="Times New Roman" w:cs="Times New Roman"/>
                <w:b/>
                <w:bCs/>
              </w:rPr>
            </w:pPr>
            <w:r w:rsidRPr="002C0185">
              <w:rPr>
                <w:rFonts w:ascii="Times New Roman" w:hAnsi="Times New Roman" w:cs="Times New Roman"/>
                <w:b/>
                <w:bCs/>
              </w:rPr>
              <w:t>polgármester/</w:t>
            </w:r>
            <w:r w:rsidRPr="002C0185">
              <w:rPr>
                <w:rFonts w:ascii="Times New Roman" w:hAnsi="Times New Roman" w:cs="Times New Roman"/>
                <w:b/>
                <w:bCs/>
                <w:lang w:val="de-DE"/>
              </w:rPr>
              <w:t>Bürgermeisterin</w:t>
            </w:r>
          </w:p>
        </w:tc>
      </w:tr>
    </w:tbl>
    <w:p w14:paraId="059D8EDA" w14:textId="77777777" w:rsidR="00242E97" w:rsidRPr="002C0185" w:rsidRDefault="00242E97" w:rsidP="00242E97">
      <w:pPr>
        <w:rPr>
          <w:rFonts w:ascii="Times New Roman" w:hAnsi="Times New Roman" w:cs="Times New Roman"/>
        </w:rPr>
      </w:pPr>
    </w:p>
    <w:p w14:paraId="087E0622" w14:textId="77777777" w:rsidR="00242E97" w:rsidRPr="002C0185" w:rsidRDefault="00242E97" w:rsidP="00242E97">
      <w:pPr>
        <w:jc w:val="center"/>
        <w:rPr>
          <w:rFonts w:ascii="Times New Roman" w:hAnsi="Times New Roman" w:cs="Times New Roman"/>
        </w:rPr>
      </w:pPr>
    </w:p>
    <w:p w14:paraId="65BDFE05" w14:textId="77777777" w:rsidR="00242E97" w:rsidRPr="002C0185" w:rsidRDefault="00242E97" w:rsidP="00242E97">
      <w:pPr>
        <w:rPr>
          <w:rFonts w:ascii="Times New Roman" w:hAnsi="Times New Roman" w:cs="Times New Roman"/>
        </w:rPr>
      </w:pPr>
    </w:p>
    <w:p w14:paraId="44C70472" w14:textId="77777777" w:rsidR="00242E97" w:rsidRPr="002C0185" w:rsidRDefault="00242E97" w:rsidP="00242E97">
      <w:pPr>
        <w:jc w:val="center"/>
        <w:rPr>
          <w:rFonts w:ascii="Times New Roman" w:hAnsi="Times New Roman" w:cs="Times New Roman"/>
        </w:rPr>
      </w:pPr>
    </w:p>
    <w:p w14:paraId="22026235" w14:textId="77777777" w:rsidR="00242E97" w:rsidRPr="002C0185" w:rsidRDefault="00242E97" w:rsidP="00242E97">
      <w:pPr>
        <w:jc w:val="center"/>
        <w:rPr>
          <w:rFonts w:ascii="Times New Roman" w:hAnsi="Times New Roman" w:cs="Times New Roman"/>
          <w:b/>
        </w:rPr>
      </w:pPr>
      <w:r w:rsidRPr="002C0185">
        <w:rPr>
          <w:rFonts w:ascii="Times New Roman" w:hAnsi="Times New Roman" w:cs="Times New Roman"/>
          <w:b/>
        </w:rPr>
        <w:t>_______________________________________</w:t>
      </w:r>
    </w:p>
    <w:p w14:paraId="507E4818" w14:textId="77777777" w:rsidR="00242E97" w:rsidRPr="002C0185" w:rsidRDefault="00242E97" w:rsidP="00242E97">
      <w:pPr>
        <w:jc w:val="center"/>
        <w:rPr>
          <w:rFonts w:ascii="Times New Roman" w:hAnsi="Times New Roman" w:cs="Times New Roman"/>
          <w:b/>
        </w:rPr>
      </w:pPr>
      <w:r w:rsidRPr="002C0185">
        <w:rPr>
          <w:rFonts w:ascii="Times New Roman" w:hAnsi="Times New Roman" w:cs="Times New Roman"/>
          <w:b/>
        </w:rPr>
        <w:t xml:space="preserve">FAKT Hungária Korlátolt Felelősségű Társaság </w:t>
      </w:r>
    </w:p>
    <w:p w14:paraId="17A0AD71" w14:textId="77777777" w:rsidR="00242E97" w:rsidRPr="002C0185" w:rsidRDefault="00242E97" w:rsidP="00242E97">
      <w:pPr>
        <w:jc w:val="center"/>
        <w:rPr>
          <w:rFonts w:ascii="Times New Roman" w:hAnsi="Times New Roman" w:cs="Times New Roman"/>
          <w:b/>
        </w:rPr>
      </w:pPr>
      <w:r w:rsidRPr="002C0185">
        <w:rPr>
          <w:rFonts w:ascii="Times New Roman" w:hAnsi="Times New Roman" w:cs="Times New Roman"/>
          <w:bCs/>
        </w:rPr>
        <w:t>Képviseli</w:t>
      </w:r>
      <w:r w:rsidRPr="002C0185">
        <w:rPr>
          <w:rFonts w:ascii="Times New Roman" w:hAnsi="Times New Roman" w:cs="Times New Roman"/>
        </w:rPr>
        <w:t>/</w:t>
      </w:r>
      <w:proofErr w:type="spellStart"/>
      <w:r w:rsidRPr="002C0185">
        <w:rPr>
          <w:rFonts w:ascii="Times New Roman" w:hAnsi="Times New Roman" w:cs="Times New Roman"/>
        </w:rPr>
        <w:t>Vertreter</w:t>
      </w:r>
      <w:proofErr w:type="spellEnd"/>
      <w:r w:rsidRPr="002C0185">
        <w:rPr>
          <w:rFonts w:ascii="Times New Roman" w:hAnsi="Times New Roman" w:cs="Times New Roman"/>
          <w:bCs/>
        </w:rPr>
        <w:t>:</w:t>
      </w:r>
      <w:r w:rsidRPr="002C0185">
        <w:rPr>
          <w:rFonts w:ascii="Times New Roman" w:hAnsi="Times New Roman" w:cs="Times New Roman"/>
          <w:b/>
        </w:rPr>
        <w:t xml:space="preserve"> </w:t>
      </w:r>
      <w:r w:rsidRPr="002C0185">
        <w:rPr>
          <w:rFonts w:ascii="Times New Roman" w:hAnsi="Times New Roman" w:cs="Times New Roman"/>
          <w:bCs/>
        </w:rPr>
        <w:t>Tóth Károly</w:t>
      </w:r>
      <w:r w:rsidRPr="002C0185">
        <w:rPr>
          <w:rFonts w:ascii="Times New Roman" w:hAnsi="Times New Roman" w:cs="Times New Roman"/>
          <w:b/>
        </w:rPr>
        <w:t xml:space="preserve"> </w:t>
      </w:r>
    </w:p>
    <w:p w14:paraId="0A2A9109" w14:textId="77777777" w:rsidR="00242E97" w:rsidRPr="002C0185" w:rsidRDefault="00242E97" w:rsidP="00242E97">
      <w:pPr>
        <w:jc w:val="center"/>
        <w:rPr>
          <w:rFonts w:ascii="Times New Roman" w:hAnsi="Times New Roman" w:cs="Times New Roman"/>
        </w:rPr>
      </w:pPr>
      <w:r w:rsidRPr="002C0185">
        <w:rPr>
          <w:rFonts w:ascii="Times New Roman" w:hAnsi="Times New Roman" w:cs="Times New Roman"/>
        </w:rPr>
        <w:t>ügyvezető/</w:t>
      </w:r>
      <w:proofErr w:type="spellStart"/>
      <w:r w:rsidRPr="008A0ACD">
        <w:rPr>
          <w:rFonts w:ascii="Times New Roman" w:hAnsi="Times New Roman" w:cs="Times New Roman"/>
        </w:rPr>
        <w:t>Geschäftsführer</w:t>
      </w:r>
      <w:proofErr w:type="spellEnd"/>
    </w:p>
    <w:p w14:paraId="1E0AB69A" w14:textId="77777777" w:rsidR="00242E97" w:rsidRPr="002C0185" w:rsidRDefault="00242E97" w:rsidP="002A0CB5">
      <w:pPr>
        <w:spacing w:after="0" w:line="240" w:lineRule="auto"/>
        <w:rPr>
          <w:rFonts w:ascii="Times New Roman" w:hAnsi="Times New Roman" w:cs="Times New Roman"/>
        </w:rPr>
      </w:pPr>
    </w:p>
    <w:p w14:paraId="1C0BEB7E" w14:textId="77777777" w:rsidR="00242E97" w:rsidRPr="002C0185" w:rsidRDefault="00242E97" w:rsidP="002A0CB5">
      <w:pPr>
        <w:spacing w:after="0" w:line="240" w:lineRule="auto"/>
        <w:rPr>
          <w:rFonts w:ascii="Times New Roman" w:hAnsi="Times New Roman" w:cs="Times New Roman"/>
        </w:rPr>
      </w:pPr>
      <w:r w:rsidRPr="002C0185">
        <w:rPr>
          <w:rFonts w:ascii="Times New Roman" w:hAnsi="Times New Roman" w:cs="Times New Roman"/>
        </w:rPr>
        <w:t>Mellékletek:</w:t>
      </w:r>
    </w:p>
    <w:p w14:paraId="1056076F" w14:textId="2FCB3CF4" w:rsidR="00242E97" w:rsidRPr="002C0185" w:rsidRDefault="00242E97" w:rsidP="002A0CB5">
      <w:pPr>
        <w:spacing w:after="0" w:line="240" w:lineRule="auto"/>
        <w:rPr>
          <w:rFonts w:ascii="Times New Roman" w:hAnsi="Times New Roman" w:cs="Times New Roman"/>
        </w:rPr>
      </w:pPr>
      <w:r w:rsidRPr="002C0185">
        <w:rPr>
          <w:rFonts w:ascii="Times New Roman" w:hAnsi="Times New Roman" w:cs="Times New Roman"/>
        </w:rPr>
        <w:t>1. sz. Melléklet: Jogosult 1 által vállalt kötelezettségek</w:t>
      </w:r>
      <w:ins w:id="22" w:author="Péter Heinek" w:date="2020-07-16T09:29:00Z">
        <w:r w:rsidR="00577EEA">
          <w:rPr>
            <w:rFonts w:ascii="Times New Roman" w:hAnsi="Times New Roman" w:cs="Times New Roman"/>
          </w:rPr>
          <w:t xml:space="preserve"> (Hegyeshalom Nagyközség vonatkozásában)</w:t>
        </w:r>
      </w:ins>
    </w:p>
    <w:p w14:paraId="4F67EBD0" w14:textId="3EEBAB7C" w:rsidR="00242E97" w:rsidRPr="002C0185" w:rsidRDefault="00242E97" w:rsidP="00242E97">
      <w:pPr>
        <w:spacing w:after="0" w:line="240" w:lineRule="auto"/>
        <w:rPr>
          <w:rFonts w:ascii="Times New Roman" w:hAnsi="Times New Roman" w:cs="Times New Roman"/>
        </w:rPr>
      </w:pPr>
      <w:r w:rsidRPr="002C0185">
        <w:rPr>
          <w:rFonts w:ascii="Times New Roman" w:hAnsi="Times New Roman" w:cs="Times New Roman"/>
        </w:rPr>
        <w:t>2. sz. Melléklet: Jogosult 2 által vállalt kötelezettségek</w:t>
      </w:r>
      <w:ins w:id="23" w:author="Péter Heinek" w:date="2020-07-16T09:29:00Z">
        <w:r w:rsidR="00577EEA">
          <w:rPr>
            <w:rFonts w:ascii="Times New Roman" w:hAnsi="Times New Roman" w:cs="Times New Roman"/>
          </w:rPr>
          <w:t xml:space="preserve"> (Bezenye Község vonatkozásában)</w:t>
        </w:r>
      </w:ins>
    </w:p>
    <w:p w14:paraId="60CE7722" w14:textId="77777777" w:rsidR="00242E97" w:rsidRPr="002C0185" w:rsidRDefault="00242E97" w:rsidP="002A0CB5">
      <w:pPr>
        <w:spacing w:after="0" w:line="240" w:lineRule="auto"/>
        <w:rPr>
          <w:rFonts w:ascii="Times New Roman" w:hAnsi="Times New Roman" w:cs="Times New Roman"/>
        </w:rPr>
      </w:pPr>
    </w:p>
    <w:sectPr w:rsidR="00242E97" w:rsidRPr="002C018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9D073" w14:textId="77777777" w:rsidR="005F6644" w:rsidRDefault="005F6644" w:rsidP="00940386">
      <w:pPr>
        <w:spacing w:after="0" w:line="240" w:lineRule="auto"/>
      </w:pPr>
      <w:r>
        <w:separator/>
      </w:r>
    </w:p>
  </w:endnote>
  <w:endnote w:type="continuationSeparator" w:id="0">
    <w:p w14:paraId="5906E41D" w14:textId="77777777" w:rsidR="005F6644" w:rsidRDefault="005F6644" w:rsidP="00940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1265701"/>
      <w:docPartObj>
        <w:docPartGallery w:val="Page Numbers (Bottom of Page)"/>
        <w:docPartUnique/>
      </w:docPartObj>
    </w:sdtPr>
    <w:sdtEndPr/>
    <w:sdtContent>
      <w:p w14:paraId="0F48E168" w14:textId="5809BB4C" w:rsidR="00940386" w:rsidRDefault="00940386">
        <w:pPr>
          <w:pStyle w:val="llb"/>
          <w:jc w:val="center"/>
        </w:pPr>
        <w:r w:rsidRPr="00940386">
          <w:rPr>
            <w:rFonts w:ascii="Times New Roman" w:hAnsi="Times New Roman" w:cs="Times New Roman"/>
          </w:rPr>
          <w:fldChar w:fldCharType="begin"/>
        </w:r>
        <w:r w:rsidRPr="00940386">
          <w:rPr>
            <w:rFonts w:ascii="Times New Roman" w:hAnsi="Times New Roman" w:cs="Times New Roman"/>
          </w:rPr>
          <w:instrText>PAGE   \* MERGEFORMAT</w:instrText>
        </w:r>
        <w:r w:rsidRPr="00940386">
          <w:rPr>
            <w:rFonts w:ascii="Times New Roman" w:hAnsi="Times New Roman" w:cs="Times New Roman"/>
          </w:rPr>
          <w:fldChar w:fldCharType="separate"/>
        </w:r>
        <w:r w:rsidRPr="00940386">
          <w:rPr>
            <w:rFonts w:ascii="Times New Roman" w:hAnsi="Times New Roman" w:cs="Times New Roman"/>
          </w:rPr>
          <w:t>2</w:t>
        </w:r>
        <w:r w:rsidRPr="00940386">
          <w:rPr>
            <w:rFonts w:ascii="Times New Roman" w:hAnsi="Times New Roman" w:cs="Times New Roman"/>
          </w:rPr>
          <w:fldChar w:fldCharType="end"/>
        </w:r>
      </w:p>
    </w:sdtContent>
  </w:sdt>
  <w:p w14:paraId="0475A8A0" w14:textId="77777777" w:rsidR="00940386" w:rsidRDefault="0094038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6E5A3" w14:textId="77777777" w:rsidR="005F6644" w:rsidRDefault="005F6644" w:rsidP="00940386">
      <w:pPr>
        <w:spacing w:after="0" w:line="240" w:lineRule="auto"/>
      </w:pPr>
      <w:r>
        <w:separator/>
      </w:r>
    </w:p>
  </w:footnote>
  <w:footnote w:type="continuationSeparator" w:id="0">
    <w:p w14:paraId="06B6747C" w14:textId="77777777" w:rsidR="005F6644" w:rsidRDefault="005F6644" w:rsidP="009403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32F07"/>
    <w:multiLevelType w:val="multilevel"/>
    <w:tmpl w:val="3C4A41C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0315CFA"/>
    <w:multiLevelType w:val="multilevel"/>
    <w:tmpl w:val="5642B66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54801E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8E07ED"/>
    <w:multiLevelType w:val="multilevel"/>
    <w:tmpl w:val="BC0EF93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4D730D9"/>
    <w:multiLevelType w:val="multilevel"/>
    <w:tmpl w:val="FF1092A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27154D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94C1CFE"/>
    <w:multiLevelType w:val="multilevel"/>
    <w:tmpl w:val="DC38E11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5"/>
  </w:num>
  <w:num w:numId="3">
    <w:abstractNumId w:val="3"/>
  </w:num>
  <w:num w:numId="4">
    <w:abstractNumId w:val="0"/>
  </w:num>
  <w:num w:numId="5">
    <w:abstractNumId w:val="4"/>
  </w:num>
  <w:num w:numId="6">
    <w:abstractNumId w:val="1"/>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éter Heinek">
    <w15:presenceInfo w15:providerId="Windows Live" w15:userId="ecfdbbb2b2b48a04"/>
  </w15:person>
  <w15:person w15:author="SÜI">
    <w15:presenceInfo w15:providerId="None" w15:userId="SÜ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367"/>
    <w:rsid w:val="00050101"/>
    <w:rsid w:val="000E43B0"/>
    <w:rsid w:val="00106699"/>
    <w:rsid w:val="001708C5"/>
    <w:rsid w:val="001B1F4F"/>
    <w:rsid w:val="001B4CC1"/>
    <w:rsid w:val="00236B15"/>
    <w:rsid w:val="00242E97"/>
    <w:rsid w:val="00251E3A"/>
    <w:rsid w:val="002637A3"/>
    <w:rsid w:val="002A0CB5"/>
    <w:rsid w:val="002A5049"/>
    <w:rsid w:val="002B780A"/>
    <w:rsid w:val="002C0185"/>
    <w:rsid w:val="00375804"/>
    <w:rsid w:val="003A5128"/>
    <w:rsid w:val="003E12A6"/>
    <w:rsid w:val="004253A4"/>
    <w:rsid w:val="00443913"/>
    <w:rsid w:val="004446D7"/>
    <w:rsid w:val="00486C1F"/>
    <w:rsid w:val="004F0D84"/>
    <w:rsid w:val="004F3177"/>
    <w:rsid w:val="00501DE7"/>
    <w:rsid w:val="00557D7E"/>
    <w:rsid w:val="00577EEA"/>
    <w:rsid w:val="005F6644"/>
    <w:rsid w:val="006563BC"/>
    <w:rsid w:val="006C63B6"/>
    <w:rsid w:val="007429B8"/>
    <w:rsid w:val="00764938"/>
    <w:rsid w:val="007C29C2"/>
    <w:rsid w:val="00814C46"/>
    <w:rsid w:val="008A0ACD"/>
    <w:rsid w:val="008C0A9B"/>
    <w:rsid w:val="008F5BB7"/>
    <w:rsid w:val="00910585"/>
    <w:rsid w:val="0092680B"/>
    <w:rsid w:val="00926B61"/>
    <w:rsid w:val="00940386"/>
    <w:rsid w:val="00993402"/>
    <w:rsid w:val="009D4F77"/>
    <w:rsid w:val="00AB05E8"/>
    <w:rsid w:val="00B02ADA"/>
    <w:rsid w:val="00B113B4"/>
    <w:rsid w:val="00B27367"/>
    <w:rsid w:val="00B66F21"/>
    <w:rsid w:val="00BA381A"/>
    <w:rsid w:val="00BE6422"/>
    <w:rsid w:val="00BF14BD"/>
    <w:rsid w:val="00C20DEB"/>
    <w:rsid w:val="00C72324"/>
    <w:rsid w:val="00CD08DB"/>
    <w:rsid w:val="00D05A11"/>
    <w:rsid w:val="00D12FB4"/>
    <w:rsid w:val="00E90CED"/>
    <w:rsid w:val="00EA45D1"/>
    <w:rsid w:val="00EA59E8"/>
    <w:rsid w:val="00EE4552"/>
    <w:rsid w:val="00F60496"/>
    <w:rsid w:val="00F63D23"/>
    <w:rsid w:val="00F745CB"/>
    <w:rsid w:val="00FD7B93"/>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58794"/>
  <w15:chartTrackingRefBased/>
  <w15:docId w15:val="{0F0E947E-EC53-4183-860E-BB55E560A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27367"/>
    <w:pPr>
      <w:spacing w:after="34" w:line="225" w:lineRule="auto"/>
      <w:ind w:left="62" w:firstLine="4"/>
      <w:jc w:val="both"/>
    </w:pPr>
    <w:rPr>
      <w:rFonts w:ascii="Calibri" w:eastAsia="Calibri" w:hAnsi="Calibri" w:cs="Calibri"/>
      <w:color w:val="00000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B27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3E12A6"/>
    <w:pPr>
      <w:ind w:left="720"/>
      <w:contextualSpacing/>
    </w:pPr>
  </w:style>
  <w:style w:type="paragraph" w:styleId="Buborkszveg">
    <w:name w:val="Balloon Text"/>
    <w:basedOn w:val="Norml"/>
    <w:link w:val="BuborkszvegChar"/>
    <w:uiPriority w:val="99"/>
    <w:semiHidden/>
    <w:unhideWhenUsed/>
    <w:rsid w:val="003E12A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E12A6"/>
    <w:rPr>
      <w:rFonts w:ascii="Segoe UI" w:eastAsia="Calibri" w:hAnsi="Segoe UI" w:cs="Segoe UI"/>
      <w:color w:val="000000"/>
      <w:sz w:val="18"/>
      <w:szCs w:val="18"/>
      <w:lang w:eastAsia="hu-HU"/>
    </w:rPr>
  </w:style>
  <w:style w:type="character" w:styleId="Jegyzethivatkozs">
    <w:name w:val="annotation reference"/>
    <w:basedOn w:val="Bekezdsalapbettpusa"/>
    <w:uiPriority w:val="99"/>
    <w:semiHidden/>
    <w:unhideWhenUsed/>
    <w:rsid w:val="00FD7B93"/>
    <w:rPr>
      <w:sz w:val="16"/>
      <w:szCs w:val="16"/>
    </w:rPr>
  </w:style>
  <w:style w:type="paragraph" w:styleId="Jegyzetszveg">
    <w:name w:val="annotation text"/>
    <w:basedOn w:val="Norml"/>
    <w:link w:val="JegyzetszvegChar"/>
    <w:uiPriority w:val="99"/>
    <w:semiHidden/>
    <w:unhideWhenUsed/>
    <w:rsid w:val="00FD7B93"/>
    <w:pPr>
      <w:spacing w:line="240" w:lineRule="auto"/>
    </w:pPr>
    <w:rPr>
      <w:sz w:val="20"/>
      <w:szCs w:val="20"/>
    </w:rPr>
  </w:style>
  <w:style w:type="character" w:customStyle="1" w:styleId="JegyzetszvegChar">
    <w:name w:val="Jegyzetszöveg Char"/>
    <w:basedOn w:val="Bekezdsalapbettpusa"/>
    <w:link w:val="Jegyzetszveg"/>
    <w:uiPriority w:val="99"/>
    <w:semiHidden/>
    <w:rsid w:val="00FD7B93"/>
    <w:rPr>
      <w:rFonts w:ascii="Calibri" w:eastAsia="Calibri" w:hAnsi="Calibri" w:cs="Calibri"/>
      <w:color w:val="000000"/>
      <w:sz w:val="20"/>
      <w:szCs w:val="20"/>
      <w:lang w:eastAsia="hu-HU"/>
    </w:rPr>
  </w:style>
  <w:style w:type="paragraph" w:styleId="Megjegyzstrgya">
    <w:name w:val="annotation subject"/>
    <w:basedOn w:val="Jegyzetszveg"/>
    <w:next w:val="Jegyzetszveg"/>
    <w:link w:val="MegjegyzstrgyaChar"/>
    <w:uiPriority w:val="99"/>
    <w:semiHidden/>
    <w:unhideWhenUsed/>
    <w:rsid w:val="00FD7B93"/>
    <w:rPr>
      <w:b/>
      <w:bCs/>
    </w:rPr>
  </w:style>
  <w:style w:type="character" w:customStyle="1" w:styleId="MegjegyzstrgyaChar">
    <w:name w:val="Megjegyzés tárgya Char"/>
    <w:basedOn w:val="JegyzetszvegChar"/>
    <w:link w:val="Megjegyzstrgya"/>
    <w:uiPriority w:val="99"/>
    <w:semiHidden/>
    <w:rsid w:val="00FD7B93"/>
    <w:rPr>
      <w:rFonts w:ascii="Calibri" w:eastAsia="Calibri" w:hAnsi="Calibri" w:cs="Calibri"/>
      <w:b/>
      <w:bCs/>
      <w:color w:val="000000"/>
      <w:sz w:val="20"/>
      <w:szCs w:val="20"/>
      <w:lang w:eastAsia="hu-HU"/>
    </w:rPr>
  </w:style>
  <w:style w:type="paragraph" w:styleId="lfej">
    <w:name w:val="header"/>
    <w:basedOn w:val="Norml"/>
    <w:link w:val="lfejChar"/>
    <w:uiPriority w:val="99"/>
    <w:unhideWhenUsed/>
    <w:rsid w:val="00940386"/>
    <w:pPr>
      <w:tabs>
        <w:tab w:val="center" w:pos="4536"/>
        <w:tab w:val="right" w:pos="9072"/>
      </w:tabs>
      <w:spacing w:after="0" w:line="240" w:lineRule="auto"/>
    </w:pPr>
  </w:style>
  <w:style w:type="character" w:customStyle="1" w:styleId="lfejChar">
    <w:name w:val="Élőfej Char"/>
    <w:basedOn w:val="Bekezdsalapbettpusa"/>
    <w:link w:val="lfej"/>
    <w:uiPriority w:val="99"/>
    <w:rsid w:val="00940386"/>
    <w:rPr>
      <w:rFonts w:ascii="Calibri" w:eastAsia="Calibri" w:hAnsi="Calibri" w:cs="Calibri"/>
      <w:color w:val="000000"/>
      <w:lang w:eastAsia="hu-HU"/>
    </w:rPr>
  </w:style>
  <w:style w:type="paragraph" w:styleId="llb">
    <w:name w:val="footer"/>
    <w:basedOn w:val="Norml"/>
    <w:link w:val="llbChar"/>
    <w:uiPriority w:val="99"/>
    <w:unhideWhenUsed/>
    <w:rsid w:val="00940386"/>
    <w:pPr>
      <w:tabs>
        <w:tab w:val="center" w:pos="4536"/>
        <w:tab w:val="right" w:pos="9072"/>
      </w:tabs>
      <w:spacing w:after="0" w:line="240" w:lineRule="auto"/>
    </w:pPr>
  </w:style>
  <w:style w:type="character" w:customStyle="1" w:styleId="llbChar">
    <w:name w:val="Élőláb Char"/>
    <w:basedOn w:val="Bekezdsalapbettpusa"/>
    <w:link w:val="llb"/>
    <w:uiPriority w:val="99"/>
    <w:rsid w:val="00940386"/>
    <w:rPr>
      <w:rFonts w:ascii="Calibri" w:eastAsia="Calibri" w:hAnsi="Calibri" w:cs="Calibri"/>
      <w:color w:val="00000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1388</Words>
  <Characters>9579</Characters>
  <Application>Microsoft Office Word</Application>
  <DocSecurity>4</DocSecurity>
  <Lines>79</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Jeneiné Krisztina</dc:creator>
  <cp:keywords/>
  <dc:description/>
  <cp:lastModifiedBy>Márkus Erika</cp:lastModifiedBy>
  <cp:revision>2</cp:revision>
  <dcterms:created xsi:type="dcterms:W3CDTF">2020-07-17T12:20:00Z</dcterms:created>
  <dcterms:modified xsi:type="dcterms:W3CDTF">2020-07-17T12:20:00Z</dcterms:modified>
</cp:coreProperties>
</file>